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C46C9" w:rsidRDefault="008C46C9" w:rsidP="10A7F7DF">
      <w:pPr>
        <w:jc w:val="center"/>
        <w:rPr>
          <w:rFonts w:ascii="Verdana" w:eastAsia="Verdana" w:hAnsi="Verdana" w:cs="Verdana"/>
          <w:sz w:val="23"/>
          <w:szCs w:val="23"/>
        </w:rPr>
      </w:pPr>
    </w:p>
    <w:p w14:paraId="00000002"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 xml:space="preserve">RESOLUCIÓN </w:t>
      </w:r>
    </w:p>
    <w:p w14:paraId="00000003" w14:textId="77777777" w:rsidR="008C46C9" w:rsidRDefault="008C46C9">
      <w:pPr>
        <w:jc w:val="center"/>
        <w:rPr>
          <w:rFonts w:ascii="Verdana" w:eastAsia="Verdana" w:hAnsi="Verdana" w:cs="Verdana"/>
          <w:b/>
          <w:sz w:val="23"/>
          <w:szCs w:val="23"/>
        </w:rPr>
      </w:pPr>
    </w:p>
    <w:p w14:paraId="00000004"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NÚMERO________________ DE ________________</w:t>
      </w:r>
    </w:p>
    <w:p w14:paraId="00000005" w14:textId="77777777" w:rsidR="008C46C9" w:rsidRDefault="008C46C9">
      <w:pPr>
        <w:rPr>
          <w:rFonts w:ascii="Verdana" w:eastAsia="Verdana" w:hAnsi="Verdana" w:cs="Verdana"/>
          <w:sz w:val="23"/>
          <w:szCs w:val="23"/>
        </w:rPr>
      </w:pPr>
    </w:p>
    <w:p w14:paraId="00000006" w14:textId="059CC8D3" w:rsidR="008C46C9" w:rsidRDefault="00E42BF4">
      <w:pPr>
        <w:jc w:val="center"/>
        <w:rPr>
          <w:rFonts w:ascii="Verdana" w:eastAsia="Verdana" w:hAnsi="Verdana" w:cs="Verdana"/>
          <w:b/>
          <w:sz w:val="23"/>
          <w:szCs w:val="23"/>
        </w:rPr>
      </w:pPr>
      <w:r>
        <w:rPr>
          <w:rFonts w:ascii="Verdana" w:eastAsia="Verdana" w:hAnsi="Verdana" w:cs="Verdana"/>
          <w:b/>
          <w:sz w:val="23"/>
          <w:szCs w:val="23"/>
        </w:rPr>
        <w:t xml:space="preserve">Por medio de la cual se reglamenta la Ley 2374 de 2024 en lo concerniente </w:t>
      </w:r>
      <w:r w:rsidR="0061290F">
        <w:rPr>
          <w:rFonts w:ascii="Verdana" w:eastAsia="Verdana" w:hAnsi="Verdana" w:cs="Verdana"/>
          <w:b/>
          <w:sz w:val="23"/>
          <w:szCs w:val="23"/>
        </w:rPr>
        <w:t>al Programa</w:t>
      </w:r>
      <w:r>
        <w:rPr>
          <w:rFonts w:ascii="Verdana" w:eastAsia="Verdana" w:hAnsi="Verdana" w:cs="Verdana"/>
          <w:b/>
          <w:sz w:val="23"/>
          <w:szCs w:val="23"/>
        </w:rPr>
        <w:t xml:space="preserve"> Nacional de Esterilización Quirúrgica de Gatos y Perros y se dictan otras disposiciones</w:t>
      </w:r>
    </w:p>
    <w:p w14:paraId="00000007" w14:textId="77777777" w:rsidR="008C46C9" w:rsidRDefault="008C46C9">
      <w:pPr>
        <w:jc w:val="center"/>
        <w:rPr>
          <w:rFonts w:ascii="Verdana" w:eastAsia="Verdana" w:hAnsi="Verdana" w:cs="Verdana"/>
          <w:b/>
          <w:sz w:val="23"/>
          <w:szCs w:val="23"/>
        </w:rPr>
      </w:pPr>
    </w:p>
    <w:p w14:paraId="00000008"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LA MINISTRA DE AMBIENTE Y DESARROLLO SOSTENIBLE Y</w:t>
      </w:r>
    </w:p>
    <w:p w14:paraId="00000009"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 xml:space="preserve">EL MINISTRO DE SALUD Y PROTECCIÓN SOCIAL </w:t>
      </w:r>
    </w:p>
    <w:p w14:paraId="0000000A" w14:textId="77777777" w:rsidR="008C46C9" w:rsidRDefault="008C46C9">
      <w:pPr>
        <w:jc w:val="center"/>
        <w:rPr>
          <w:rFonts w:ascii="Verdana" w:eastAsia="Verdana" w:hAnsi="Verdana" w:cs="Verdana"/>
          <w:b/>
          <w:sz w:val="23"/>
          <w:szCs w:val="23"/>
        </w:rPr>
      </w:pPr>
    </w:p>
    <w:p w14:paraId="0000000D" w14:textId="48910AE9" w:rsidR="008C46C9" w:rsidRDefault="00E42BF4" w:rsidP="005033B6">
      <w:pPr>
        <w:jc w:val="center"/>
        <w:rPr>
          <w:rFonts w:ascii="Verdana" w:eastAsia="Verdana" w:hAnsi="Verdana" w:cs="Verdana"/>
          <w:sz w:val="23"/>
          <w:szCs w:val="23"/>
        </w:rPr>
      </w:pPr>
      <w:r>
        <w:rPr>
          <w:rFonts w:ascii="Verdana" w:eastAsia="Verdana" w:hAnsi="Verdana" w:cs="Verdana"/>
          <w:sz w:val="23"/>
          <w:szCs w:val="23"/>
        </w:rPr>
        <w:t>En ejercicio de sus facultades legales, en especial las conferidas en el artículo 5,</w:t>
      </w:r>
      <w:r w:rsidR="005033B6">
        <w:rPr>
          <w:rFonts w:ascii="Verdana" w:eastAsia="Verdana" w:hAnsi="Verdana" w:cs="Verdana"/>
          <w:sz w:val="23"/>
          <w:szCs w:val="23"/>
        </w:rPr>
        <w:t xml:space="preserve"> </w:t>
      </w:r>
      <w:r>
        <w:rPr>
          <w:rFonts w:ascii="Verdana" w:eastAsia="Verdana" w:hAnsi="Verdana" w:cs="Verdana"/>
          <w:sz w:val="23"/>
          <w:szCs w:val="23"/>
        </w:rPr>
        <w:t>numerales 2, 10, 11, 14 y 25 de la Ley 99 de 1993, artículo 31 de la Ley 9 de</w:t>
      </w:r>
      <w:r w:rsidR="005033B6">
        <w:rPr>
          <w:rFonts w:ascii="Verdana" w:eastAsia="Verdana" w:hAnsi="Verdana" w:cs="Verdana"/>
          <w:sz w:val="23"/>
          <w:szCs w:val="23"/>
        </w:rPr>
        <w:t xml:space="preserve"> </w:t>
      </w:r>
      <w:r>
        <w:rPr>
          <w:rFonts w:ascii="Verdana" w:eastAsia="Verdana" w:hAnsi="Verdana" w:cs="Verdana"/>
          <w:sz w:val="23"/>
          <w:szCs w:val="23"/>
        </w:rPr>
        <w:t>1979, y en desarrollo de los artículos 7 al 11 de la Ley 1252 de 2008,</w:t>
      </w:r>
      <w:r w:rsidR="0061290F">
        <w:rPr>
          <w:rFonts w:ascii="Verdana" w:eastAsia="Verdana" w:hAnsi="Verdana" w:cs="Verdana"/>
          <w:sz w:val="23"/>
          <w:szCs w:val="23"/>
        </w:rPr>
        <w:t xml:space="preserve"> el artículo 2 de la Ley 2374 de 2024</w:t>
      </w:r>
      <w:r>
        <w:rPr>
          <w:rFonts w:ascii="Verdana" w:eastAsia="Verdana" w:hAnsi="Verdana" w:cs="Verdana"/>
          <w:sz w:val="23"/>
          <w:szCs w:val="23"/>
        </w:rPr>
        <w:t xml:space="preserve"> y,</w:t>
      </w:r>
    </w:p>
    <w:p w14:paraId="0000000E" w14:textId="77777777" w:rsidR="008C46C9" w:rsidRDefault="008C46C9">
      <w:pPr>
        <w:jc w:val="center"/>
        <w:rPr>
          <w:rFonts w:ascii="Verdana" w:eastAsia="Verdana" w:hAnsi="Verdana" w:cs="Verdana"/>
          <w:b/>
          <w:sz w:val="23"/>
          <w:szCs w:val="23"/>
        </w:rPr>
      </w:pPr>
    </w:p>
    <w:p w14:paraId="0000000F"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CONSIDERANDO:</w:t>
      </w:r>
    </w:p>
    <w:p w14:paraId="00000010" w14:textId="77777777" w:rsidR="008C46C9" w:rsidRDefault="008C46C9">
      <w:pPr>
        <w:jc w:val="center"/>
        <w:rPr>
          <w:rFonts w:ascii="Verdana" w:eastAsia="Verdana" w:hAnsi="Verdana" w:cs="Verdana"/>
          <w:b/>
          <w:sz w:val="23"/>
          <w:szCs w:val="23"/>
        </w:rPr>
      </w:pPr>
    </w:p>
    <w:p w14:paraId="6E69664C" w14:textId="77777777" w:rsidR="005033B6" w:rsidRDefault="00E42BF4">
      <w:pPr>
        <w:jc w:val="both"/>
        <w:rPr>
          <w:rFonts w:ascii="Verdana" w:eastAsia="Verdana" w:hAnsi="Verdana" w:cs="Verdana"/>
          <w:sz w:val="23"/>
          <w:szCs w:val="23"/>
        </w:rPr>
      </w:pPr>
      <w:r>
        <w:rPr>
          <w:rFonts w:ascii="Verdana" w:eastAsia="Verdana" w:hAnsi="Verdana" w:cs="Verdana"/>
          <w:sz w:val="23"/>
          <w:szCs w:val="23"/>
        </w:rPr>
        <w:t xml:space="preserve">Que la Constitución Política de Colombia, en sus artículos 8, 58, 79 y 80, establece que corresponde al Estado la protección del patrimonio cultural y natural del país. Así mismo, señala que la propiedad privada conlleva una función social que incluye una responsabilidad ecológica. De igual manera, asigna al Estado la responsabilidad de planificar el uso y manejo de los recursos naturales, con el propósito de asegurar su conservación y restauración, así como la protección de la diversidad e integridad del ambiente, en especial la preservación de las áreas con alto valor ecológico. </w:t>
      </w:r>
    </w:p>
    <w:p w14:paraId="0E435644" w14:textId="77777777" w:rsidR="005033B6" w:rsidRDefault="005033B6">
      <w:pPr>
        <w:jc w:val="both"/>
        <w:rPr>
          <w:rFonts w:ascii="Verdana" w:eastAsia="Verdana" w:hAnsi="Verdana" w:cs="Verdana"/>
          <w:sz w:val="23"/>
          <w:szCs w:val="23"/>
        </w:rPr>
      </w:pPr>
    </w:p>
    <w:p w14:paraId="00000011" w14:textId="749B8B7E" w:rsidR="008C46C9" w:rsidRDefault="00E42BF4">
      <w:pPr>
        <w:jc w:val="both"/>
        <w:rPr>
          <w:rFonts w:ascii="Verdana" w:eastAsia="Verdana" w:hAnsi="Verdana" w:cs="Verdana"/>
          <w:sz w:val="23"/>
          <w:szCs w:val="23"/>
        </w:rPr>
      </w:pPr>
      <w:r>
        <w:rPr>
          <w:rFonts w:ascii="Verdana" w:eastAsia="Verdana" w:hAnsi="Verdana" w:cs="Verdana"/>
          <w:sz w:val="23"/>
          <w:szCs w:val="23"/>
        </w:rPr>
        <w:t>Que la Ley 09 de 1979 en sus artículos 594 y 597 estableció que la salud es un bien de interés público y en ese sentido, las leyes, reglamentos y disposiciones relativas a la salud son de orden público.</w:t>
      </w:r>
    </w:p>
    <w:p w14:paraId="00000012"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 xml:space="preserve"> </w:t>
      </w:r>
    </w:p>
    <w:p w14:paraId="00000013"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el artículo 1° de la Ley 84 de 1989, mediante la cual se adopta el Estatuto Nacional de Protección de los Animales, señala que los animales en todo el territorio colombiano deben recibir una protección especial frente al sufrimiento y el dolor provocados, ya sea de manera directa o indirecta, por el ser humano. Así mismo, el parágrafo de este artículo aclara que el término "animal" abarca tanto a los silvestres, bravíos o salvajes, como a los domésticos o domesticados, sin importar el entorno físico en el que se encuentren, ya sea en libertad o en condiciones de cautiverio.</w:t>
      </w:r>
    </w:p>
    <w:p w14:paraId="00000014" w14:textId="77777777" w:rsidR="008C46C9" w:rsidRDefault="008C46C9">
      <w:pPr>
        <w:jc w:val="both"/>
        <w:rPr>
          <w:rFonts w:ascii="Verdana" w:eastAsia="Verdana" w:hAnsi="Verdana" w:cs="Verdana"/>
          <w:sz w:val="23"/>
          <w:szCs w:val="23"/>
        </w:rPr>
      </w:pPr>
    </w:p>
    <w:p w14:paraId="00000015" w14:textId="15C920C0" w:rsidR="008C46C9" w:rsidRDefault="00E42BF4">
      <w:pPr>
        <w:jc w:val="both"/>
        <w:rPr>
          <w:rFonts w:ascii="Verdana" w:eastAsia="Verdana" w:hAnsi="Verdana" w:cs="Verdana"/>
          <w:sz w:val="23"/>
          <w:szCs w:val="23"/>
        </w:rPr>
      </w:pPr>
      <w:r>
        <w:rPr>
          <w:rFonts w:ascii="Verdana" w:eastAsia="Verdana" w:hAnsi="Verdana" w:cs="Verdana"/>
          <w:sz w:val="23"/>
          <w:szCs w:val="23"/>
        </w:rPr>
        <w:t>Que el artículo 1° de la Ley 99 de 1993, por la cual se creó el Ministerio del Medio Ambiente y se organizó el Sistema Nacional Ambiental (SINA), establece como principios orientadores de la política ambiental en Colombia, entre otros, los principios universales y de desarrollo sostenible consagrados en la Declaración de Río de Janeiro de junio de 1992 sobre Medio Ambiente y Desarrollo.</w:t>
      </w:r>
    </w:p>
    <w:p w14:paraId="00000016" w14:textId="77777777" w:rsidR="008C46C9" w:rsidRDefault="008C46C9">
      <w:pPr>
        <w:jc w:val="both"/>
        <w:rPr>
          <w:rFonts w:ascii="Verdana" w:eastAsia="Verdana" w:hAnsi="Verdana" w:cs="Verdana"/>
          <w:sz w:val="23"/>
          <w:szCs w:val="23"/>
        </w:rPr>
      </w:pPr>
    </w:p>
    <w:p w14:paraId="00000017"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mediante la Ley 165 de 1994, Colombia aprobó el Convenio sobre la Diversidad Biológica adoptado el 5 de junio de 1992, cuyo propósito es promover la conservación de la diversidad biológica, el uso sostenible de sus componentes y la distribución justa y equitativa de los beneficios derivados de la utilización de los recursos genéticos. Esto incluye el acceso adecuado a dichos recursos, la transferencia apropiada de tecnologías relacionadas, el respeto por los derechos asociados a los recursos y tecnologías, y la provisión de una financiación adecuada.</w:t>
      </w:r>
    </w:p>
    <w:p w14:paraId="00000018" w14:textId="77777777" w:rsidR="008C46C9" w:rsidRDefault="008C46C9">
      <w:pPr>
        <w:jc w:val="both"/>
        <w:rPr>
          <w:rFonts w:ascii="Verdana" w:eastAsia="Verdana" w:hAnsi="Verdana" w:cs="Verdana"/>
          <w:sz w:val="23"/>
          <w:szCs w:val="23"/>
        </w:rPr>
      </w:pPr>
    </w:p>
    <w:p w14:paraId="00000019" w14:textId="77777777" w:rsidR="008C46C9" w:rsidRDefault="00E42BF4">
      <w:pPr>
        <w:jc w:val="both"/>
        <w:rPr>
          <w:rFonts w:ascii="Verdana" w:eastAsia="Verdana" w:hAnsi="Verdana" w:cs="Verdana"/>
          <w:sz w:val="23"/>
          <w:szCs w:val="23"/>
        </w:rPr>
      </w:pPr>
      <w:r>
        <w:rPr>
          <w:rFonts w:ascii="Verdana" w:eastAsia="Verdana" w:hAnsi="Verdana" w:cs="Verdana"/>
          <w:sz w:val="23"/>
          <w:szCs w:val="23"/>
        </w:rPr>
        <w:lastRenderedPageBreak/>
        <w:t>Que, conforme a lo dispuesto en los numerales 21 y 23 del artículo 5 de la Ley 99 de 1993, corresponde al Ministerio de Ambiente y Desarrollo Sostenible adoptar las medidas necesarias para garantizar la protección de las especies de flora y fauna silvestres. Esta función hace parte de las competencias asignadas al Ministerio en el marco de la organización del Sistema Nacional Ambiental (SINA) y la gestión y conservación del medio ambiente y los recursos naturales renovables.</w:t>
      </w:r>
    </w:p>
    <w:p w14:paraId="0000001A" w14:textId="77777777" w:rsidR="008C46C9" w:rsidRDefault="008C46C9">
      <w:pPr>
        <w:jc w:val="both"/>
        <w:rPr>
          <w:rFonts w:ascii="Verdana" w:eastAsia="Verdana" w:hAnsi="Verdana" w:cs="Verdana"/>
          <w:sz w:val="23"/>
          <w:szCs w:val="23"/>
        </w:rPr>
      </w:pPr>
    </w:p>
    <w:p w14:paraId="0000001B"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la Ley 715 de 2001, en sus artículos 42 y 43, establece las competencias de las entidades territoriales en materia de salud pública, asignándoles la responsabilidad de formular, ejecutar y evaluar los planes, programas y proyectos relacionados con la prevención de enfermedades y la promoción de la salud, incluyendo la vigilancia epidemiológica y la articulación intersectorial para atender riesgos sanitarios.</w:t>
      </w:r>
    </w:p>
    <w:p w14:paraId="0000001C" w14:textId="77777777" w:rsidR="008C46C9" w:rsidRDefault="008C46C9">
      <w:pPr>
        <w:jc w:val="both"/>
        <w:rPr>
          <w:rFonts w:ascii="Verdana" w:eastAsia="Verdana" w:hAnsi="Verdana" w:cs="Verdana"/>
          <w:sz w:val="23"/>
          <w:szCs w:val="23"/>
        </w:rPr>
      </w:pPr>
    </w:p>
    <w:p w14:paraId="0000001D"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el artículo 1° del Decreto Ley 3570 de 2011 establece que el Ministerio de Ambiente y Desarrollo Sostenible es la autoridad rectora en la gestión del ambiente y los recursos naturales renovables, responsable de orientar el ordenamiento ambiental del territorio y definir las políticas para su uso sostenible. Además, en conjunto con el Presidente de la República, debe formular la política nacional ambiental, garantizando el derecho a un ambiente sano y la protección del patrimonio natural y la soberanía del país.</w:t>
      </w:r>
    </w:p>
    <w:p w14:paraId="0000001E" w14:textId="77777777" w:rsidR="008C46C9" w:rsidRDefault="008C46C9">
      <w:pPr>
        <w:jc w:val="both"/>
        <w:rPr>
          <w:rFonts w:ascii="Verdana" w:eastAsia="Verdana" w:hAnsi="Verdana" w:cs="Verdana"/>
          <w:sz w:val="23"/>
          <w:szCs w:val="23"/>
        </w:rPr>
      </w:pPr>
    </w:p>
    <w:p w14:paraId="0000001F"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el artículo 1° de la Ley 1774 de 2016 reconoce a los animales como seres sintientes y no como cosas, y dispone que deben recibir una protección especial frente al sufrimiento y al dolor, especialmente aquel causado directa o indirectamente por los seres humanos.</w:t>
      </w:r>
    </w:p>
    <w:p w14:paraId="00000020" w14:textId="77777777" w:rsidR="008C46C9" w:rsidRDefault="008C46C9">
      <w:pPr>
        <w:jc w:val="both"/>
        <w:rPr>
          <w:rFonts w:ascii="Verdana" w:eastAsia="Verdana" w:hAnsi="Verdana" w:cs="Verdana"/>
          <w:sz w:val="23"/>
          <w:szCs w:val="23"/>
        </w:rPr>
      </w:pPr>
    </w:p>
    <w:p w14:paraId="00000021"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el artículo 7º de la Ley 1774 de 2016, que modifica el artículo 46 de la Ley 84 de 1989, establece que las alcaldías e inspecciones deben contar con la colaboración armónica de entidades como el Ministerio de Ambiente y Desarrollo Sostenible, las Corporaciones Autónomas Regionales y de Desarrollo Sostenible, las Unidades Ambientales de grandes centros urbanos, los establecimientos públicos definidos en la Ley 768 de 2002 y la Unidad Administrativa Especial del Sistema de Parques Nacionales Naturales. Estas entidades deberán poner a disposición los medios y recursos necesarios para cumplir con los fines del Estado y los objetivos de la ley, conforme a lo dispuesto en la Constitución Política, la Ley 99 de 1993 y la Ley 1333 de 2009.</w:t>
      </w:r>
    </w:p>
    <w:p w14:paraId="00000022" w14:textId="77777777" w:rsidR="008C46C9" w:rsidRDefault="008C46C9">
      <w:pPr>
        <w:jc w:val="both"/>
        <w:rPr>
          <w:rFonts w:ascii="Verdana" w:eastAsia="Verdana" w:hAnsi="Verdana" w:cs="Verdana"/>
          <w:sz w:val="23"/>
          <w:szCs w:val="23"/>
        </w:rPr>
      </w:pPr>
    </w:p>
    <w:p w14:paraId="00000023"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 xml:space="preserve">Que en concordancia con lo anterior, el artículo 10 de la Ley 1774 de 2016 establece que el Ministerio de Ambiente, en coordinación con las entidades competentes, podrá desarrollar campañas pedagógicas orientadas a modificar las prácticas de manejo animal, con el fin de promover aquellas que sean más adecuadas para garantizar el bienestar de los animales. </w:t>
      </w:r>
    </w:p>
    <w:p w14:paraId="00000024" w14:textId="77777777" w:rsidR="008C46C9" w:rsidRDefault="008C46C9">
      <w:pPr>
        <w:jc w:val="both"/>
        <w:rPr>
          <w:rFonts w:ascii="Verdana" w:eastAsia="Verdana" w:hAnsi="Verdana" w:cs="Verdana"/>
          <w:sz w:val="23"/>
          <w:szCs w:val="23"/>
        </w:rPr>
      </w:pPr>
    </w:p>
    <w:p w14:paraId="00000025"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el artículo 324 de la Ley 1955 de 2019, por medio de la cual se expidió el Plan Nacional de Desarrollo 2018-2022 "</w:t>
      </w:r>
      <w:r>
        <w:rPr>
          <w:rFonts w:ascii="Verdana" w:eastAsia="Verdana" w:hAnsi="Verdana" w:cs="Verdana"/>
          <w:i/>
          <w:sz w:val="23"/>
          <w:szCs w:val="23"/>
        </w:rPr>
        <w:t>Pacto por Colombia, Pacto por la Equidad</w:t>
      </w:r>
      <w:r>
        <w:rPr>
          <w:rFonts w:ascii="Verdana" w:eastAsia="Verdana" w:hAnsi="Verdana" w:cs="Verdana"/>
          <w:sz w:val="23"/>
          <w:szCs w:val="23"/>
        </w:rPr>
        <w:t>", establece que el Gobierno Nacional deberá formular la Política Nacional de Protección y Bienestar de Animales Domésticos y Silvestres, bajo el liderazgo del Ministerio de Ambiente y Desarrollo Sostenible y con la participación del Ministerio de Salud y Protección Social, el Ministerio de Agricultura y Desarrollo Rural, el Ministerio del Interior, el Departamento Nacional de Planeación y demás entidades competentes.</w:t>
      </w:r>
    </w:p>
    <w:p w14:paraId="00000026" w14:textId="77777777" w:rsidR="008C46C9" w:rsidRDefault="008C46C9">
      <w:pPr>
        <w:jc w:val="both"/>
        <w:rPr>
          <w:rFonts w:ascii="Verdana" w:eastAsia="Verdana" w:hAnsi="Verdana" w:cs="Verdana"/>
          <w:sz w:val="23"/>
          <w:szCs w:val="23"/>
        </w:rPr>
      </w:pPr>
    </w:p>
    <w:p w14:paraId="00000028" w14:textId="77777777" w:rsidR="008C46C9" w:rsidRDefault="008C46C9">
      <w:pPr>
        <w:jc w:val="both"/>
        <w:rPr>
          <w:rFonts w:ascii="Verdana" w:eastAsia="Verdana" w:hAnsi="Verdana" w:cs="Verdana"/>
          <w:sz w:val="23"/>
          <w:szCs w:val="23"/>
        </w:rPr>
      </w:pPr>
    </w:p>
    <w:p w14:paraId="00000029"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las Bases del Plan Nacional de Desarrollo 2022–2026 establecen que la gobernanza del Sistema Nacional Ambiental se fortalecerá con la implementación de la Política y el Plan Nacional de Protección y Bienestar Animal, mediante su articulación con políticas sectoriales y territoriales, y a través de una estrategia de coordinación interinstitucional que priorice programas de atención a animales en condición de calle, hogares de paso y familias de escasos recursos.</w:t>
      </w:r>
    </w:p>
    <w:p w14:paraId="0000002A" w14:textId="77777777" w:rsidR="008C46C9" w:rsidRDefault="008C46C9">
      <w:pPr>
        <w:jc w:val="both"/>
        <w:rPr>
          <w:rFonts w:ascii="Verdana" w:eastAsia="Verdana" w:hAnsi="Verdana" w:cs="Verdana"/>
          <w:sz w:val="23"/>
          <w:szCs w:val="23"/>
        </w:rPr>
      </w:pPr>
    </w:p>
    <w:p w14:paraId="0000002B" w14:textId="5FFA187A" w:rsidR="008C46C9" w:rsidRDefault="00E42BF4">
      <w:pPr>
        <w:jc w:val="both"/>
        <w:rPr>
          <w:rFonts w:ascii="Verdana" w:eastAsia="Verdana" w:hAnsi="Verdana" w:cs="Verdana"/>
          <w:sz w:val="23"/>
          <w:szCs w:val="23"/>
        </w:rPr>
      </w:pPr>
      <w:r>
        <w:rPr>
          <w:rFonts w:ascii="Verdana" w:eastAsia="Verdana" w:hAnsi="Verdana" w:cs="Verdana"/>
          <w:sz w:val="23"/>
          <w:szCs w:val="23"/>
        </w:rPr>
        <w:t>Que la Ley 2294 de 2023 “Plan Nacional de Desarrollo”, en su artículo 31 establece la creación del Sistema Nacional de Protección y Bienestar Animal</w:t>
      </w:r>
      <w:r w:rsidR="005033B6">
        <w:rPr>
          <w:rFonts w:ascii="Verdana" w:eastAsia="Verdana" w:hAnsi="Verdana" w:cs="Verdana"/>
          <w:sz w:val="23"/>
          <w:szCs w:val="23"/>
        </w:rPr>
        <w:t xml:space="preserve"> (</w:t>
      </w:r>
      <w:r>
        <w:rPr>
          <w:rFonts w:ascii="Verdana" w:eastAsia="Verdana" w:hAnsi="Verdana" w:cs="Verdana"/>
          <w:sz w:val="23"/>
          <w:szCs w:val="23"/>
        </w:rPr>
        <w:t>SINAPYBA</w:t>
      </w:r>
      <w:r w:rsidR="005033B6">
        <w:rPr>
          <w:rFonts w:ascii="Verdana" w:eastAsia="Verdana" w:hAnsi="Verdana" w:cs="Verdana"/>
          <w:sz w:val="23"/>
          <w:szCs w:val="23"/>
        </w:rPr>
        <w:t>)</w:t>
      </w:r>
      <w:r>
        <w:rPr>
          <w:rFonts w:ascii="Verdana" w:eastAsia="Verdana" w:hAnsi="Verdana" w:cs="Verdana"/>
          <w:sz w:val="23"/>
          <w:szCs w:val="23"/>
        </w:rPr>
        <w:t>, como el conjunto de políticas, orientaciones, normas, actividades, programas, instituciones y actores que permiten la protección y el bienestar animal, así como la implementación de la política nacional de protección y bienestar animal; estando integrado este por el Ministerio de Agricultura y Desarrollo Rural, el Ministerio de Ambiente y Desarrollo Sostenible, el Ministerio de Salud y Protección Social, el Ministerio de Transporte y el Departamento Nacional de Planeación.</w:t>
      </w:r>
    </w:p>
    <w:p w14:paraId="0000002C" w14:textId="77777777" w:rsidR="008C46C9" w:rsidRDefault="008C46C9">
      <w:pPr>
        <w:jc w:val="both"/>
        <w:rPr>
          <w:rFonts w:ascii="Verdana" w:eastAsia="Verdana" w:hAnsi="Verdana" w:cs="Verdana"/>
          <w:sz w:val="23"/>
          <w:szCs w:val="23"/>
        </w:rPr>
      </w:pPr>
    </w:p>
    <w:p w14:paraId="0000002D" w14:textId="6673BDEE" w:rsidR="008C46C9" w:rsidRDefault="00E42BF4">
      <w:pPr>
        <w:jc w:val="both"/>
        <w:rPr>
          <w:rFonts w:ascii="Verdana" w:eastAsia="Verdana" w:hAnsi="Verdana" w:cs="Verdana"/>
          <w:sz w:val="23"/>
          <w:szCs w:val="23"/>
        </w:rPr>
      </w:pPr>
      <w:r>
        <w:rPr>
          <w:rFonts w:ascii="Verdana" w:eastAsia="Verdana" w:hAnsi="Verdana" w:cs="Verdana"/>
          <w:sz w:val="23"/>
          <w:szCs w:val="23"/>
        </w:rPr>
        <w:t xml:space="preserve">Que mediante el Decreto </w:t>
      </w:r>
      <w:r w:rsidR="005033B6">
        <w:rPr>
          <w:rFonts w:ascii="Verdana" w:eastAsia="Verdana" w:hAnsi="Verdana" w:cs="Verdana"/>
          <w:sz w:val="23"/>
          <w:szCs w:val="23"/>
        </w:rPr>
        <w:t>0</w:t>
      </w:r>
      <w:r>
        <w:rPr>
          <w:rFonts w:ascii="Verdana" w:eastAsia="Verdana" w:hAnsi="Verdana" w:cs="Verdana"/>
          <w:sz w:val="23"/>
          <w:szCs w:val="23"/>
        </w:rPr>
        <w:t xml:space="preserve">810 de 2025 se reglamentó el Sistema Nacional de Protección y Bienestar Animal </w:t>
      </w:r>
      <w:r w:rsidR="005033B6">
        <w:rPr>
          <w:rFonts w:ascii="Verdana" w:eastAsia="Verdana" w:hAnsi="Verdana" w:cs="Verdana"/>
          <w:sz w:val="23"/>
          <w:szCs w:val="23"/>
        </w:rPr>
        <w:t>(SINAPYBA)</w:t>
      </w:r>
      <w:r>
        <w:rPr>
          <w:rFonts w:ascii="Verdana" w:eastAsia="Verdana" w:hAnsi="Verdana" w:cs="Verdana"/>
          <w:sz w:val="23"/>
          <w:szCs w:val="23"/>
        </w:rPr>
        <w:t>, estableciendo una presidencia compartida entre el Ministerio de Agricultura y Desarrollo Rural y el Ministerio de Ambiente y Desarrollo Sostenible, siendo este</w:t>
      </w:r>
      <w:r w:rsidR="005033B6">
        <w:rPr>
          <w:rFonts w:ascii="Verdana" w:eastAsia="Verdana" w:hAnsi="Verdana" w:cs="Verdana"/>
          <w:sz w:val="23"/>
          <w:szCs w:val="23"/>
        </w:rPr>
        <w:t xml:space="preserve"> el conjunto de políticas, orientaciones, normas, actividades, programas, instituciones y actores que permiten la protección y el bienestar animal; así como la implementación de la política nacional de protección y bienestar animal. </w:t>
      </w:r>
    </w:p>
    <w:p w14:paraId="5FDE57DF" w14:textId="77777777" w:rsidR="005033B6" w:rsidRDefault="005033B6">
      <w:pPr>
        <w:jc w:val="both"/>
        <w:rPr>
          <w:rFonts w:ascii="Verdana" w:eastAsia="Verdana" w:hAnsi="Verdana" w:cs="Verdana"/>
          <w:sz w:val="23"/>
          <w:szCs w:val="23"/>
        </w:rPr>
      </w:pPr>
    </w:p>
    <w:p w14:paraId="0000002F" w14:textId="75ABEE35" w:rsidR="008C46C9" w:rsidRDefault="00E42BF4">
      <w:pPr>
        <w:jc w:val="both"/>
        <w:rPr>
          <w:rFonts w:ascii="Verdana" w:eastAsia="Verdana" w:hAnsi="Verdana" w:cs="Verdana"/>
          <w:sz w:val="23"/>
          <w:szCs w:val="23"/>
        </w:rPr>
      </w:pPr>
      <w:r>
        <w:rPr>
          <w:rFonts w:ascii="Verdana" w:eastAsia="Verdana" w:hAnsi="Verdana" w:cs="Verdana"/>
          <w:sz w:val="23"/>
          <w:szCs w:val="23"/>
        </w:rPr>
        <w:t>Que, de acuerdo con lo dispuesto en los numerales 3, 4 y 6 del artículo 2 del Decreto Ley 4107 de 2011, corresponde al Ministerio de Salud y Protección Social formular las políticas y dirigir, orientar, adoptar y evaluar la ejecución de planes, programas y proyectos relacionados con la salud pública y el control de los riesgos derivados de enfermedades comunes, ambientales, sanitarias y psicosociales que afecten a personas, familias o comunidades. Asimismo, le compete diseñar, implementar, coordinar y hacer seguimiento a estrategias enfocadas en la promoción de la salud, el mejoramiento de la calidad de vida y la prevención y control de enfermedades transmisibles y crónicas no transmisibles.</w:t>
      </w:r>
    </w:p>
    <w:p w14:paraId="00000030" w14:textId="77777777" w:rsidR="008C46C9" w:rsidRDefault="008C46C9">
      <w:pPr>
        <w:jc w:val="both"/>
        <w:rPr>
          <w:rFonts w:ascii="Verdana" w:eastAsia="Verdana" w:hAnsi="Verdana" w:cs="Verdana"/>
          <w:i/>
          <w:sz w:val="23"/>
          <w:szCs w:val="23"/>
        </w:rPr>
      </w:pPr>
    </w:p>
    <w:p w14:paraId="00000031"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el artículo 2.8.5.1.5 del Capítulo 1, Título 5, Parte 8 del Libro 2 del Decreto 780 de 2016, por el cual se expide el Decreto Único Reglamentario del Sector Salud y Protección Social, señala que las autoridades sanitarias del Sistema General de Seguridad Social en Salud son las competentes para adelantar acciones de investigación, prevención y control en materia de zoonosis, teniendo competencia prioritaria cuando estas enfermedades generan o pueden generar impactos en la salud humana.</w:t>
      </w:r>
    </w:p>
    <w:p w14:paraId="00000032" w14:textId="77777777" w:rsidR="008C46C9" w:rsidRDefault="008C46C9">
      <w:pPr>
        <w:jc w:val="both"/>
        <w:rPr>
          <w:rFonts w:ascii="Verdana" w:eastAsia="Verdana" w:hAnsi="Verdana" w:cs="Verdana"/>
          <w:sz w:val="23"/>
          <w:szCs w:val="23"/>
        </w:rPr>
      </w:pPr>
    </w:p>
    <w:p w14:paraId="00000033"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la Resolución 1229 de 2013 establece el modelo de inspección, vigilancia y control sanitario para los productos de uso y consumo humano, definiendo en su artículo 6 el enfoque de riesgo como elemento estructural del modelo, y en su artículo 12 las acciones de inspección, vigilancia y control sanitario que deben adelantar las autoridades sanitarias sobre los objetos susceptibles de intervención.</w:t>
      </w:r>
    </w:p>
    <w:p w14:paraId="00000034" w14:textId="77777777" w:rsidR="008C46C9" w:rsidRDefault="008C46C9">
      <w:pPr>
        <w:jc w:val="both"/>
        <w:rPr>
          <w:rFonts w:ascii="Verdana" w:eastAsia="Verdana" w:hAnsi="Verdana" w:cs="Verdana"/>
          <w:sz w:val="23"/>
          <w:szCs w:val="23"/>
        </w:rPr>
      </w:pPr>
    </w:p>
    <w:p w14:paraId="00000035" w14:textId="77777777" w:rsidR="008C46C9" w:rsidRDefault="00E42BF4">
      <w:pPr>
        <w:jc w:val="both"/>
        <w:rPr>
          <w:rFonts w:ascii="Verdana" w:eastAsia="Verdana" w:hAnsi="Verdana" w:cs="Verdana"/>
          <w:sz w:val="23"/>
          <w:szCs w:val="23"/>
        </w:rPr>
      </w:pPr>
      <w:r>
        <w:rPr>
          <w:rFonts w:ascii="Verdana" w:eastAsia="Verdana" w:hAnsi="Verdana" w:cs="Verdana"/>
          <w:sz w:val="23"/>
          <w:szCs w:val="23"/>
        </w:rPr>
        <w:lastRenderedPageBreak/>
        <w:t>Que las entidades territoriales, en especial los municipios y distritos, tienen responsabilidades directas en la gestión y protección de los animales, conforme a lo establecido en las siguientes disposiciones normativas:</w:t>
      </w:r>
    </w:p>
    <w:p w14:paraId="00000036" w14:textId="77777777" w:rsidR="008C46C9" w:rsidRDefault="008C46C9">
      <w:pPr>
        <w:jc w:val="both"/>
        <w:rPr>
          <w:rFonts w:ascii="Verdana" w:eastAsia="Verdana" w:hAnsi="Verdana" w:cs="Verdana"/>
          <w:sz w:val="23"/>
          <w:szCs w:val="23"/>
        </w:rPr>
      </w:pPr>
    </w:p>
    <w:p w14:paraId="00000037" w14:textId="77777777" w:rsidR="008C46C9" w:rsidRDefault="00E42BF4">
      <w:pPr>
        <w:numPr>
          <w:ilvl w:val="0"/>
          <w:numId w:val="5"/>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La Ley 769 de 2002, Código Nacional de Tránsito Terrestre, en su artículo 97, prohíbe dejar animales sueltos en las vías públicas y ordena a las autoridades tomar las medidas necesarias para retirarlos, conduciéndolos a los cosos o entregándolos a organizaciones sin ánimo de lucro encargadas de su cuidado. Además, dispone la creación de cosos municipales en todo el país y, en el caso de Bogotá, en cada una de sus localidades.</w:t>
      </w:r>
    </w:p>
    <w:p w14:paraId="0000003A" w14:textId="77777777" w:rsidR="008C46C9" w:rsidRDefault="008C46C9" w:rsidP="0061290F">
      <w:pPr>
        <w:pBdr>
          <w:top w:val="nil"/>
          <w:left w:val="nil"/>
          <w:bottom w:val="nil"/>
          <w:right w:val="nil"/>
          <w:between w:val="nil"/>
        </w:pBdr>
        <w:rPr>
          <w:rFonts w:ascii="Verdana" w:eastAsia="Verdana" w:hAnsi="Verdana" w:cs="Verdana"/>
          <w:color w:val="000000"/>
          <w:sz w:val="23"/>
          <w:szCs w:val="23"/>
        </w:rPr>
      </w:pPr>
    </w:p>
    <w:p w14:paraId="0000003B" w14:textId="77777777" w:rsidR="008C46C9" w:rsidRDefault="00E42BF4">
      <w:pPr>
        <w:numPr>
          <w:ilvl w:val="0"/>
          <w:numId w:val="5"/>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La Ley 1801 de 2016, Código Nacional de Seguridad y Convivencia Ciudadana, en sus artículos 120 y 121, establece que las autoridades municipales deben promover la adopción de animales domésticos en estado de abandono, previa esterilización, siempre que no representen un riesgo para la comunidad. Además, obliga a las alcaldías a informar de manera clara y accesible a la ciudadanía sobre el destino de los animales recogidos en el espacio público y a disponer de mecanismos de búsqueda e información para casos de extravío.</w:t>
      </w:r>
    </w:p>
    <w:p w14:paraId="0000003C" w14:textId="77777777" w:rsidR="008C46C9" w:rsidRDefault="008C46C9">
      <w:pPr>
        <w:pBdr>
          <w:top w:val="nil"/>
          <w:left w:val="nil"/>
          <w:bottom w:val="nil"/>
          <w:right w:val="nil"/>
          <w:between w:val="nil"/>
        </w:pBdr>
        <w:ind w:left="720"/>
        <w:rPr>
          <w:rFonts w:ascii="Verdana" w:eastAsia="Verdana" w:hAnsi="Verdana" w:cs="Verdana"/>
          <w:color w:val="000000"/>
          <w:sz w:val="23"/>
          <w:szCs w:val="23"/>
        </w:rPr>
      </w:pPr>
    </w:p>
    <w:p w14:paraId="0000003D" w14:textId="1A493BF4" w:rsidR="008C46C9" w:rsidRDefault="00E42BF4">
      <w:pPr>
        <w:numPr>
          <w:ilvl w:val="0"/>
          <w:numId w:val="5"/>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La Ley 2054 de 2020, que modifica la Ley 1801 de 2016, dispone en su artículo 2 que todos los municipios y distritos deben establecer, según su capacidad financiera, centros de bienestar animal u otros espacios seguros para albergar animales domésticos. Si en un plazo de 30 días no son reclamados, se considerarán en abandono y se deberá promover su adopción o entrega. Asimismo, el artículo 3 de la misma norma establece que se debe garantizar atención veterinaria para estos animales que se encuentren bajo su cuidado. Por último, el artículo 4 señala que en ausencia de centros públicos, se deberá apoyar a refugios privados mediante aportes en especie. También se ordena realizar, como mínimo, una jornada trimestral de adopción y una jornada bimestral de esterilización para los animales en condición de abandono.</w:t>
      </w:r>
    </w:p>
    <w:p w14:paraId="0000003E" w14:textId="77777777" w:rsidR="008C46C9" w:rsidRDefault="008C46C9">
      <w:pPr>
        <w:jc w:val="both"/>
        <w:rPr>
          <w:rFonts w:ascii="Verdana" w:eastAsia="Verdana" w:hAnsi="Verdana" w:cs="Verdana"/>
          <w:sz w:val="23"/>
          <w:szCs w:val="23"/>
        </w:rPr>
      </w:pPr>
    </w:p>
    <w:p w14:paraId="0000003F" w14:textId="068DC973" w:rsidR="008C46C9" w:rsidRDefault="00E42BF4">
      <w:pPr>
        <w:jc w:val="both"/>
        <w:rPr>
          <w:rFonts w:ascii="Verdana" w:eastAsia="Verdana" w:hAnsi="Verdana" w:cs="Verdana"/>
          <w:sz w:val="23"/>
          <w:szCs w:val="23"/>
        </w:rPr>
      </w:pPr>
      <w:r>
        <w:rPr>
          <w:rFonts w:ascii="Verdana" w:eastAsia="Verdana" w:hAnsi="Verdana" w:cs="Verdana"/>
          <w:sz w:val="23"/>
          <w:szCs w:val="23"/>
        </w:rPr>
        <w:t xml:space="preserve">Que la Ley 576 de 2000, por la cual se expide el Código de Ética para el ejercicio profesional de la Medicina Veterinaria, la Medicina Veterinaria y Zootecnia y la Zootecnia, establece en sus artículos 17 y 90 que los profesionales de estas disciplinas deberán emplear exclusivamente métodos y medicamentos que permitan prevenir enfermedades, mitigar síntomas o curar a los animales; y que, además tienen la responsabilidad ética y profesional de garantizar que los medicamentos utilizados, en particular aquellos que contengan microorganismos vivos o atenuados y sustancias activas biodegradables, sean seguros para la salud animal, pública y el medio ambiente, debidamente autorizados por la autoridad competente, y libres de efectos adversos entre especies o riesgos sanitarios. </w:t>
      </w:r>
    </w:p>
    <w:p w14:paraId="00000040" w14:textId="77777777" w:rsidR="008C46C9" w:rsidRDefault="008C46C9">
      <w:pPr>
        <w:jc w:val="both"/>
        <w:rPr>
          <w:rFonts w:ascii="Verdana" w:eastAsia="Verdana" w:hAnsi="Verdana" w:cs="Verdana"/>
          <w:sz w:val="23"/>
          <w:szCs w:val="23"/>
        </w:rPr>
      </w:pPr>
    </w:p>
    <w:p w14:paraId="00000041"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 xml:space="preserve">Que la Ley 30 de 1986, por la cual se adopta el Estatuto Nacional de Estupefacientes y se dictan otras disposiciones, en sus artículos 20, 23, 25, 26 y 28, establece el marco normativo para el control, regulación y fiscalización de las sustancias sujetas a fiscalización, definiendo responsabilidades claras para las autoridades competentes en la prevención, producción, comercialización y uso de estupefacientes y sustancias </w:t>
      </w:r>
      <w:r>
        <w:rPr>
          <w:rFonts w:ascii="Verdana" w:eastAsia="Verdana" w:hAnsi="Verdana" w:cs="Verdana"/>
          <w:sz w:val="23"/>
          <w:szCs w:val="23"/>
        </w:rPr>
        <w:lastRenderedPageBreak/>
        <w:t>psicotrópicas; estableciendo procedimientos para la autorización y vigilancia de actividades relacionadas, y promoviendo la coordinación interinstitucional para garantizar la seguridad pública y la protección de la salud pública; así mismo, dispone mecanismos para la sanción de conductas irregulares y la cooperación internacional en materia de control de drogas.</w:t>
      </w:r>
    </w:p>
    <w:p w14:paraId="00000042" w14:textId="77777777" w:rsidR="008C46C9" w:rsidRDefault="008C46C9">
      <w:pPr>
        <w:jc w:val="both"/>
        <w:rPr>
          <w:rFonts w:ascii="Verdana" w:eastAsia="Verdana" w:hAnsi="Verdana" w:cs="Verdana"/>
          <w:sz w:val="23"/>
          <w:szCs w:val="23"/>
        </w:rPr>
      </w:pPr>
    </w:p>
    <w:p w14:paraId="00000043"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el artículo 26 del Decreto 2200 de 2005 establece que, sin perjuicio de las competencias atribuidas a otras autoridades, corresponde a las entidades territoriales de salud, a la Superintendencia Nacional de Salud y al Instituto Nacional de Vigilancia de Medicamentos y Alimentos (INVIMA) ejercer la inspección, vigilancia y control sobre el servicio farmacéutico dentro del ámbito de sus competencias; y que dichas entidades deberán implementar acciones de prevención y seguimiento para garantizar el cumplimiento de las disposiciones del presente decreto, así como adelantar las investigaciones pertinentes y aplicar las sanciones o medidas correctivas que correspondan, en concordancia con la normativa vigente.</w:t>
      </w:r>
    </w:p>
    <w:p w14:paraId="00000044" w14:textId="77777777" w:rsidR="008C46C9" w:rsidRDefault="008C46C9">
      <w:pPr>
        <w:jc w:val="both"/>
        <w:rPr>
          <w:rFonts w:ascii="Verdana" w:eastAsia="Verdana" w:hAnsi="Verdana" w:cs="Verdana"/>
          <w:sz w:val="23"/>
          <w:szCs w:val="23"/>
        </w:rPr>
      </w:pPr>
    </w:p>
    <w:p w14:paraId="00000045"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la Resolución 1478 de 2006, en sus artículos 2, 4 y 6, establece el régimen especial para la prescripción, dispensación, almacenamiento, transporte y uso de medicamentos de control especial, con el fin de garantizar un manejo adecuado y seguro de estas sustancias, prevenir su uso indebido y proteger la salud pública; disponiendo que las instituciones de salud y los profesionales deberán cumplir con estrictos protocolos y registros para asegurar la trazabilidad de dichos medicamentos; y que las autoridades sanitarias tienen la responsabilidad de vigilar y controlar el cumplimiento de estas disposiciones, adoptando las medidas necesarias para prevenir riesgos asociados al manejo inadecuado de los medicamentos de control especial.</w:t>
      </w:r>
    </w:p>
    <w:p w14:paraId="00000046" w14:textId="77777777" w:rsidR="008C46C9" w:rsidRDefault="008C46C9">
      <w:pPr>
        <w:jc w:val="both"/>
        <w:rPr>
          <w:rFonts w:ascii="Verdana" w:eastAsia="Verdana" w:hAnsi="Verdana" w:cs="Verdana"/>
          <w:sz w:val="23"/>
          <w:szCs w:val="23"/>
        </w:rPr>
      </w:pPr>
    </w:p>
    <w:p w14:paraId="00000047"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la Resolución 315 de 2020, en sus artículos 1, 3 y 5, establece el marco regulatorio para la prescripción, dispensación, almacenamiento, transporte y control de medicamentos de control especial, con el propósito de garantizar su uso racional y seguro, prevenir su desvío y abuso, y proteger la salud pública; disponiendo que los profesionales de la salud, las instituciones prestadoras de servicios y demás actores involucrados deben cumplir con estrictos requisitos técnicos y administrativos, incluyendo la implementación de sistemas de registro y reporte que aseguren la trazabilidad de estos medicamentos; así mismo, otorga a las autoridades sanitarias competencias para ejercer la inspección, vigilancia y control, y para imponer las sanciones correspondientes en caso de incumplimiento.</w:t>
      </w:r>
    </w:p>
    <w:p w14:paraId="00000048" w14:textId="77777777" w:rsidR="008C46C9" w:rsidRDefault="008C46C9">
      <w:pPr>
        <w:jc w:val="both"/>
        <w:rPr>
          <w:rFonts w:ascii="Verdana" w:eastAsia="Verdana" w:hAnsi="Verdana" w:cs="Verdana"/>
          <w:sz w:val="23"/>
          <w:szCs w:val="23"/>
        </w:rPr>
      </w:pPr>
    </w:p>
    <w:p w14:paraId="00000049"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la Ley 2374 de 2024, por la cual se crea el Programa Nacional de Esterilización Quirúrgica de Gatos y Perros, establece en su artículo 1 que dicho programa tiene como objetivo implementar un método ético de control de natalidad animal, con el fin de disminuir el maltrato, el sufrimiento y la indigencia animal, contribuir a un ambiente sano y mitigar los riesgos para la salud pública asociados a la presencia de animales en las vías públicas.</w:t>
      </w:r>
    </w:p>
    <w:p w14:paraId="0000004A" w14:textId="77777777" w:rsidR="008C46C9" w:rsidRDefault="008C46C9">
      <w:pPr>
        <w:jc w:val="both"/>
        <w:rPr>
          <w:rFonts w:ascii="Verdana" w:eastAsia="Verdana" w:hAnsi="Verdana" w:cs="Verdana"/>
          <w:sz w:val="23"/>
          <w:szCs w:val="23"/>
        </w:rPr>
      </w:pPr>
    </w:p>
    <w:p w14:paraId="0000004B"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el artículo 2 de la Ley 2374 de 2024 establece que el Ministerio de Ambiente y Desarrollo Sostenible, en coordinación con las entidades que integran el Sistema Nacional de Protección y Bienestar Animal – SINAPYBA, será el responsable de reglamentar y coordinar con las entidades territoriales la implementación del Programa Nacional de Esterilización Quirúrgica de Gatos y Perros.</w:t>
      </w:r>
    </w:p>
    <w:p w14:paraId="0000004C" w14:textId="77777777" w:rsidR="008C46C9" w:rsidRDefault="008C46C9">
      <w:pPr>
        <w:jc w:val="both"/>
        <w:rPr>
          <w:rFonts w:ascii="Verdana" w:eastAsia="Verdana" w:hAnsi="Verdana" w:cs="Verdana"/>
          <w:sz w:val="23"/>
          <w:szCs w:val="23"/>
        </w:rPr>
      </w:pPr>
    </w:p>
    <w:p w14:paraId="0000004D" w14:textId="77777777" w:rsidR="008C46C9" w:rsidRDefault="00E42BF4">
      <w:pPr>
        <w:jc w:val="both"/>
        <w:rPr>
          <w:rFonts w:ascii="Verdana" w:eastAsia="Verdana" w:hAnsi="Verdana" w:cs="Verdana"/>
          <w:sz w:val="23"/>
          <w:szCs w:val="23"/>
        </w:rPr>
      </w:pPr>
      <w:r>
        <w:rPr>
          <w:rFonts w:ascii="Verdana" w:eastAsia="Verdana" w:hAnsi="Verdana" w:cs="Verdana"/>
          <w:sz w:val="23"/>
          <w:szCs w:val="23"/>
        </w:rPr>
        <w:lastRenderedPageBreak/>
        <w:t>Que el artículo 4 de la Ley 2374 de 2024 establece que, dentro de un plazo máximo de seis (6) meses a partir de su entrada en vigencia, el Ministerio de Ambiente y Desarrollo Sostenible, en coordinación con las entidades que conforman el Sistema Nacional de Protección y Bienestar Animal – SINAPYBA, deberá expedir la reglamentación del Programa Nacional de Esterilización Quirúrgica de Gatos y Perros, la cual deberá incluir, como mínimo, los aspectos señalados en los nueve numerales contemplados en dicho artículo.</w:t>
      </w:r>
    </w:p>
    <w:p w14:paraId="0000004E" w14:textId="77777777" w:rsidR="008C46C9" w:rsidRDefault="008C46C9">
      <w:pPr>
        <w:jc w:val="both"/>
        <w:rPr>
          <w:rFonts w:ascii="Verdana" w:eastAsia="Verdana" w:hAnsi="Verdana" w:cs="Verdana"/>
          <w:sz w:val="23"/>
          <w:szCs w:val="23"/>
        </w:rPr>
      </w:pPr>
    </w:p>
    <w:p w14:paraId="0000004F"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Colombia, como país miembro de la Organización Mundial de Sanidad Animal (OMSA), adoptó en 2017 la “Estrategia Mundial de Bienestar Animal”, cuyo objetivo es promover un mundo donde el bienestar animal sea respetado, fomentado y fortalecido, en complemento con la sanidad animal, el bienestar humano, el desarrollo socioeconómico y la sostenibilidad ambiental.</w:t>
      </w:r>
    </w:p>
    <w:p w14:paraId="00000050" w14:textId="77777777" w:rsidR="008C46C9" w:rsidRDefault="008C46C9">
      <w:pPr>
        <w:jc w:val="both"/>
        <w:rPr>
          <w:rFonts w:ascii="Verdana" w:eastAsia="Verdana" w:hAnsi="Verdana" w:cs="Verdana"/>
          <w:sz w:val="23"/>
          <w:szCs w:val="23"/>
        </w:rPr>
      </w:pPr>
    </w:p>
    <w:p w14:paraId="00000051"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Que el Estado colombiano promueve la protección de los derechos humanos y del derecho a un ambiente sano, y en este marco impulsa una política integral de protección y bienestar animal. Asimismo, fomenta el acceso a la información ambiental, la participación pública, el uso sostenible de los recursos naturales renovables y la justicia ambiental, destacando la importancia de lograr un equilibrio entre la protección del medio ambiente, la estabilidad de los ecosistemas y el bienestar animal.</w:t>
      </w:r>
    </w:p>
    <w:p w14:paraId="00000052" w14:textId="77777777" w:rsidR="008C46C9" w:rsidRDefault="008C46C9">
      <w:pPr>
        <w:jc w:val="both"/>
        <w:rPr>
          <w:rFonts w:ascii="Verdana" w:eastAsia="Verdana" w:hAnsi="Verdana" w:cs="Verdana"/>
          <w:sz w:val="23"/>
          <w:szCs w:val="23"/>
        </w:rPr>
      </w:pPr>
    </w:p>
    <w:p w14:paraId="00000053" w14:textId="4396955E" w:rsidR="008C46C9" w:rsidRDefault="00E42BF4">
      <w:pPr>
        <w:jc w:val="both"/>
        <w:rPr>
          <w:rFonts w:ascii="Verdana" w:eastAsia="Verdana" w:hAnsi="Verdana" w:cs="Verdana"/>
          <w:sz w:val="23"/>
          <w:szCs w:val="23"/>
        </w:rPr>
      </w:pPr>
      <w:r>
        <w:rPr>
          <w:rFonts w:ascii="Verdana" w:eastAsia="Verdana" w:hAnsi="Verdana" w:cs="Verdana"/>
          <w:sz w:val="23"/>
          <w:szCs w:val="23"/>
        </w:rPr>
        <w:t xml:space="preserve">Que la </w:t>
      </w:r>
      <w:r w:rsidR="0061290F">
        <w:rPr>
          <w:rFonts w:ascii="Verdana" w:eastAsia="Verdana" w:hAnsi="Verdana" w:cs="Verdana"/>
          <w:sz w:val="23"/>
          <w:szCs w:val="23"/>
        </w:rPr>
        <w:t>Organización de las Naciones Unidas (</w:t>
      </w:r>
      <w:r>
        <w:rPr>
          <w:rFonts w:ascii="Verdana" w:eastAsia="Verdana" w:hAnsi="Verdana" w:cs="Verdana"/>
          <w:sz w:val="23"/>
          <w:szCs w:val="23"/>
        </w:rPr>
        <w:t>ONU</w:t>
      </w:r>
      <w:r w:rsidR="0061290F">
        <w:rPr>
          <w:rFonts w:ascii="Verdana" w:eastAsia="Verdana" w:hAnsi="Verdana" w:cs="Verdana"/>
          <w:sz w:val="23"/>
          <w:szCs w:val="23"/>
        </w:rPr>
        <w:t>)</w:t>
      </w:r>
      <w:r>
        <w:rPr>
          <w:rFonts w:ascii="Verdana" w:eastAsia="Verdana" w:hAnsi="Verdana" w:cs="Verdana"/>
          <w:sz w:val="23"/>
          <w:szCs w:val="23"/>
        </w:rPr>
        <w:t xml:space="preserve"> y la</w:t>
      </w:r>
      <w:r w:rsidR="0061290F">
        <w:rPr>
          <w:rFonts w:ascii="Verdana" w:eastAsia="Verdana" w:hAnsi="Verdana" w:cs="Verdana"/>
          <w:sz w:val="23"/>
          <w:szCs w:val="23"/>
        </w:rPr>
        <w:t xml:space="preserve"> </w:t>
      </w:r>
      <w:r w:rsidR="0061290F" w:rsidRPr="0061290F">
        <w:rPr>
          <w:rFonts w:ascii="Verdana" w:eastAsia="Verdana" w:hAnsi="Verdana" w:cs="Verdana"/>
          <w:sz w:val="23"/>
          <w:szCs w:val="23"/>
        </w:rPr>
        <w:t>Organización de las Naciones Unidas para la Educación, la Ciencia y la Cultura</w:t>
      </w:r>
      <w:r>
        <w:rPr>
          <w:rFonts w:ascii="Verdana" w:eastAsia="Verdana" w:hAnsi="Verdana" w:cs="Verdana"/>
          <w:sz w:val="23"/>
          <w:szCs w:val="23"/>
        </w:rPr>
        <w:t xml:space="preserve"> </w:t>
      </w:r>
      <w:r w:rsidR="0061290F">
        <w:rPr>
          <w:rFonts w:ascii="Verdana" w:eastAsia="Verdana" w:hAnsi="Verdana" w:cs="Verdana"/>
          <w:sz w:val="23"/>
          <w:szCs w:val="23"/>
        </w:rPr>
        <w:t>(</w:t>
      </w:r>
      <w:r>
        <w:rPr>
          <w:rFonts w:ascii="Verdana" w:eastAsia="Verdana" w:hAnsi="Verdana" w:cs="Verdana"/>
          <w:sz w:val="23"/>
          <w:szCs w:val="23"/>
        </w:rPr>
        <w:t>UNESCO</w:t>
      </w:r>
      <w:r w:rsidR="0061290F">
        <w:rPr>
          <w:rFonts w:ascii="Verdana" w:eastAsia="Verdana" w:hAnsi="Verdana" w:cs="Verdana"/>
          <w:sz w:val="23"/>
          <w:szCs w:val="23"/>
        </w:rPr>
        <w:t>)</w:t>
      </w:r>
      <w:r>
        <w:rPr>
          <w:rFonts w:ascii="Verdana" w:eastAsia="Verdana" w:hAnsi="Verdana" w:cs="Verdana"/>
          <w:sz w:val="23"/>
          <w:szCs w:val="23"/>
        </w:rPr>
        <w:t xml:space="preserve"> han reconocido la relevancia del bienestar animal, reflejada en la Declaración Universal sobre Bienestar Animal (DUBA), concebida por la Sociedad Mundial para la Protección Animal (WSPA). Esta declaración establece principios comunes para guiar a las personas y a las naciones en la promoción del respeto hacia los animales, fomentando su reconocimiento y aplicación efectiva mediante medidas progresivas, tanto a nivel nacional como internacional.</w:t>
      </w:r>
    </w:p>
    <w:p w14:paraId="1863E3B6" w14:textId="77777777" w:rsidR="00CA7D6D" w:rsidRDefault="00CA7D6D">
      <w:pPr>
        <w:jc w:val="both"/>
        <w:rPr>
          <w:rFonts w:ascii="Verdana" w:eastAsia="Verdana" w:hAnsi="Verdana" w:cs="Verdana"/>
          <w:sz w:val="23"/>
          <w:szCs w:val="23"/>
        </w:rPr>
      </w:pPr>
    </w:p>
    <w:p w14:paraId="6AD4BC5E" w14:textId="77777777" w:rsidR="003659D6" w:rsidRDefault="003659D6">
      <w:pPr>
        <w:jc w:val="both"/>
        <w:rPr>
          <w:rFonts w:ascii="Verdana" w:eastAsia="Verdana" w:hAnsi="Verdana" w:cs="Verdana"/>
          <w:sz w:val="23"/>
          <w:szCs w:val="23"/>
        </w:rPr>
      </w:pPr>
    </w:p>
    <w:p w14:paraId="00000054" w14:textId="2B954424" w:rsidR="008C46C9" w:rsidRDefault="00E42BF4">
      <w:pPr>
        <w:jc w:val="both"/>
        <w:rPr>
          <w:rFonts w:ascii="Verdana" w:eastAsia="Verdana" w:hAnsi="Verdana" w:cs="Verdana"/>
          <w:sz w:val="23"/>
          <w:szCs w:val="23"/>
        </w:rPr>
      </w:pPr>
      <w:r>
        <w:rPr>
          <w:rFonts w:ascii="Verdana" w:eastAsia="Verdana" w:hAnsi="Verdana" w:cs="Verdana"/>
          <w:sz w:val="23"/>
          <w:szCs w:val="23"/>
        </w:rPr>
        <w:t>En mérito de lo expuesto;</w:t>
      </w:r>
    </w:p>
    <w:p w14:paraId="00000055" w14:textId="77777777" w:rsidR="008C46C9" w:rsidRDefault="008C46C9">
      <w:pPr>
        <w:jc w:val="both"/>
        <w:rPr>
          <w:rFonts w:ascii="Verdana" w:eastAsia="Verdana" w:hAnsi="Verdana" w:cs="Verdana"/>
          <w:sz w:val="23"/>
          <w:szCs w:val="23"/>
        </w:rPr>
      </w:pPr>
    </w:p>
    <w:p w14:paraId="00000056"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RESUELVE:</w:t>
      </w:r>
    </w:p>
    <w:p w14:paraId="00000057" w14:textId="77777777" w:rsidR="008C46C9" w:rsidRDefault="008C46C9">
      <w:pPr>
        <w:jc w:val="center"/>
        <w:rPr>
          <w:rFonts w:ascii="Verdana" w:eastAsia="Verdana" w:hAnsi="Verdana" w:cs="Verdana"/>
          <w:b/>
          <w:sz w:val="23"/>
          <w:szCs w:val="23"/>
        </w:rPr>
      </w:pPr>
    </w:p>
    <w:p w14:paraId="00000058"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CAPÍTULO I</w:t>
      </w:r>
    </w:p>
    <w:p w14:paraId="00000059"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DISPOSICIONES GENERALES</w:t>
      </w:r>
    </w:p>
    <w:p w14:paraId="0000005A" w14:textId="19D05C87" w:rsidR="008C46C9" w:rsidRDefault="00E42BF4">
      <w:pPr>
        <w:spacing w:before="240"/>
        <w:jc w:val="both"/>
        <w:rPr>
          <w:rFonts w:ascii="Verdana" w:eastAsia="Verdana" w:hAnsi="Verdana" w:cs="Verdana"/>
          <w:sz w:val="23"/>
          <w:szCs w:val="23"/>
        </w:rPr>
      </w:pPr>
      <w:r>
        <w:rPr>
          <w:rFonts w:ascii="Verdana" w:eastAsia="Verdana" w:hAnsi="Verdana" w:cs="Verdana"/>
          <w:b/>
          <w:sz w:val="23"/>
          <w:szCs w:val="23"/>
        </w:rPr>
        <w:t>Artículo 1. Objeto.</w:t>
      </w:r>
      <w:r>
        <w:rPr>
          <w:rFonts w:ascii="Verdana" w:eastAsia="Verdana" w:hAnsi="Verdana" w:cs="Verdana"/>
          <w:sz w:val="23"/>
          <w:szCs w:val="23"/>
        </w:rPr>
        <w:t xml:space="preserve"> La presente resolución tiene por objeto reglamentar el Programa Nacional de Esterilización Quirúrgica de Gatos y Perros según lo establecido en los Artículos 2, 4</w:t>
      </w:r>
      <w:r w:rsidRPr="005E1C92">
        <w:rPr>
          <w:rFonts w:ascii="Verdana" w:eastAsia="Verdana" w:hAnsi="Verdana" w:cs="Verdana"/>
          <w:sz w:val="23"/>
          <w:szCs w:val="23"/>
        </w:rPr>
        <w:t>, 5, 6</w:t>
      </w:r>
      <w:r w:rsidR="005E1C92" w:rsidRPr="005E1C92">
        <w:rPr>
          <w:rFonts w:ascii="Verdana" w:eastAsia="Verdana" w:hAnsi="Verdana" w:cs="Verdana"/>
          <w:sz w:val="23"/>
          <w:szCs w:val="23"/>
        </w:rPr>
        <w:t xml:space="preserve"> y </w:t>
      </w:r>
      <w:r w:rsidRPr="005E1C92">
        <w:rPr>
          <w:rFonts w:ascii="Verdana" w:eastAsia="Verdana" w:hAnsi="Verdana" w:cs="Verdana"/>
          <w:sz w:val="23"/>
          <w:szCs w:val="23"/>
        </w:rPr>
        <w:t>12 de</w:t>
      </w:r>
      <w:r>
        <w:rPr>
          <w:rFonts w:ascii="Verdana" w:eastAsia="Verdana" w:hAnsi="Verdana" w:cs="Verdana"/>
          <w:sz w:val="23"/>
          <w:szCs w:val="23"/>
        </w:rPr>
        <w:t xml:space="preserve"> la Ley 2374 de 2024</w:t>
      </w:r>
      <w:ins w:id="0" w:author="Angela Paola Alba Muñoz" w:date="2025-11-10T11:42:00Z">
        <w:r w:rsidR="00736617">
          <w:rPr>
            <w:rFonts w:ascii="Verdana" w:eastAsia="Verdana" w:hAnsi="Verdana" w:cs="Verdana"/>
            <w:sz w:val="23"/>
            <w:szCs w:val="23"/>
          </w:rPr>
          <w:t>.</w:t>
        </w:r>
      </w:ins>
    </w:p>
    <w:p w14:paraId="1CFAAA56" w14:textId="7DD349A6" w:rsidR="00AA7DDE" w:rsidRPr="00736617" w:rsidRDefault="00E42BF4">
      <w:pPr>
        <w:spacing w:before="240"/>
        <w:jc w:val="both"/>
        <w:rPr>
          <w:rFonts w:ascii="Verdana" w:eastAsia="Verdana" w:hAnsi="Verdana" w:cs="Verdana"/>
          <w:strike/>
          <w:sz w:val="23"/>
          <w:szCs w:val="23"/>
        </w:rPr>
      </w:pPr>
      <w:r>
        <w:rPr>
          <w:rFonts w:ascii="Verdana" w:eastAsia="Verdana" w:hAnsi="Verdana" w:cs="Verdana"/>
          <w:b/>
          <w:sz w:val="23"/>
          <w:szCs w:val="23"/>
        </w:rPr>
        <w:t xml:space="preserve">Artículo </w:t>
      </w:r>
      <w:r w:rsidR="0061290F">
        <w:rPr>
          <w:rFonts w:ascii="Verdana" w:eastAsia="Verdana" w:hAnsi="Verdana" w:cs="Verdana"/>
          <w:b/>
          <w:sz w:val="23"/>
          <w:szCs w:val="23"/>
        </w:rPr>
        <w:t>2</w:t>
      </w:r>
      <w:r>
        <w:rPr>
          <w:rFonts w:ascii="Verdana" w:eastAsia="Verdana" w:hAnsi="Verdana" w:cs="Verdana"/>
          <w:b/>
          <w:sz w:val="23"/>
          <w:szCs w:val="23"/>
        </w:rPr>
        <w:t>. Ámbito de Aplicación.</w:t>
      </w:r>
      <w:r w:rsidR="0061290F">
        <w:rPr>
          <w:rFonts w:ascii="Verdana" w:eastAsia="Verdana" w:hAnsi="Verdana" w:cs="Verdana"/>
          <w:b/>
          <w:sz w:val="23"/>
          <w:szCs w:val="23"/>
        </w:rPr>
        <w:t xml:space="preserve"> </w:t>
      </w:r>
      <w:r w:rsidR="00C95FB9">
        <w:rPr>
          <w:rFonts w:ascii="Verdana" w:eastAsia="Verdana" w:hAnsi="Verdana" w:cs="Verdana"/>
          <w:sz w:val="23"/>
          <w:szCs w:val="23"/>
        </w:rPr>
        <w:t>Las disposiciones de la presente resolución se a</w:t>
      </w:r>
      <w:r w:rsidR="008E7323">
        <w:rPr>
          <w:rFonts w:ascii="Verdana" w:eastAsia="Verdana" w:hAnsi="Verdana" w:cs="Verdana"/>
          <w:sz w:val="23"/>
          <w:szCs w:val="23"/>
        </w:rPr>
        <w:t>p</w:t>
      </w:r>
      <w:r w:rsidR="00C95FB9">
        <w:rPr>
          <w:rFonts w:ascii="Verdana" w:eastAsia="Verdana" w:hAnsi="Verdana" w:cs="Verdana"/>
          <w:sz w:val="23"/>
          <w:szCs w:val="23"/>
        </w:rPr>
        <w:t>lican en todo el territorio nacional a</w:t>
      </w:r>
      <w:r w:rsidR="005E28FA" w:rsidRPr="00736617">
        <w:rPr>
          <w:rFonts w:ascii="Verdana" w:eastAsia="Verdana" w:hAnsi="Verdana" w:cs="Verdana"/>
          <w:sz w:val="23"/>
          <w:szCs w:val="23"/>
        </w:rPr>
        <w:t xml:space="preserve"> </w:t>
      </w:r>
      <w:r>
        <w:rPr>
          <w:rFonts w:ascii="Verdana" w:eastAsia="Verdana" w:hAnsi="Verdana" w:cs="Verdana"/>
          <w:sz w:val="23"/>
          <w:szCs w:val="23"/>
        </w:rPr>
        <w:t>las entidades territoriales</w:t>
      </w:r>
      <w:r w:rsidR="008E7323">
        <w:rPr>
          <w:rFonts w:ascii="Verdana" w:eastAsia="Verdana" w:hAnsi="Verdana" w:cs="Verdana"/>
          <w:sz w:val="23"/>
          <w:szCs w:val="23"/>
        </w:rPr>
        <w:t>,</w:t>
      </w:r>
      <w:r>
        <w:rPr>
          <w:rFonts w:ascii="Verdana" w:eastAsia="Verdana" w:hAnsi="Verdana" w:cs="Verdana"/>
          <w:sz w:val="23"/>
          <w:szCs w:val="23"/>
        </w:rPr>
        <w:t xml:space="preserve"> personas </w:t>
      </w:r>
      <w:r w:rsidR="008E7323">
        <w:rPr>
          <w:rFonts w:ascii="Verdana" w:eastAsia="Verdana" w:hAnsi="Verdana" w:cs="Verdana"/>
          <w:sz w:val="23"/>
          <w:szCs w:val="23"/>
        </w:rPr>
        <w:t xml:space="preserve">naturales o </w:t>
      </w:r>
      <w:r>
        <w:rPr>
          <w:rFonts w:ascii="Verdana" w:eastAsia="Verdana" w:hAnsi="Verdana" w:cs="Verdana"/>
          <w:sz w:val="23"/>
          <w:szCs w:val="23"/>
        </w:rPr>
        <w:t xml:space="preserve">jurídicas, que ejecuten </w:t>
      </w:r>
      <w:r w:rsidR="008E7323">
        <w:rPr>
          <w:rFonts w:ascii="Verdana" w:eastAsia="Verdana" w:hAnsi="Verdana" w:cs="Verdana"/>
          <w:sz w:val="23"/>
          <w:szCs w:val="23"/>
        </w:rPr>
        <w:t>o accedan a</w:t>
      </w:r>
      <w:r>
        <w:rPr>
          <w:rFonts w:ascii="Verdana" w:eastAsia="Verdana" w:hAnsi="Verdana" w:cs="Verdana"/>
          <w:sz w:val="23"/>
          <w:szCs w:val="23"/>
        </w:rPr>
        <w:t>l programa</w:t>
      </w:r>
      <w:r w:rsidR="00736617">
        <w:rPr>
          <w:rFonts w:ascii="Verdana" w:eastAsia="Verdana" w:hAnsi="Verdana" w:cs="Verdana"/>
          <w:sz w:val="23"/>
          <w:szCs w:val="23"/>
        </w:rPr>
        <w:t>.</w:t>
      </w:r>
    </w:p>
    <w:p w14:paraId="0000005D" w14:textId="7CEFA6EA" w:rsidR="008C46C9" w:rsidRDefault="00E42BF4">
      <w:pPr>
        <w:spacing w:before="240"/>
        <w:jc w:val="both"/>
        <w:rPr>
          <w:rFonts w:ascii="Verdana" w:eastAsia="Verdana" w:hAnsi="Verdana" w:cs="Verdana"/>
          <w:sz w:val="23"/>
          <w:szCs w:val="23"/>
        </w:rPr>
      </w:pPr>
      <w:r>
        <w:rPr>
          <w:rFonts w:ascii="Verdana" w:eastAsia="Verdana" w:hAnsi="Verdana" w:cs="Verdana"/>
          <w:b/>
          <w:sz w:val="23"/>
          <w:szCs w:val="23"/>
        </w:rPr>
        <w:t xml:space="preserve">Artículo </w:t>
      </w:r>
      <w:r w:rsidR="0061290F">
        <w:rPr>
          <w:rFonts w:ascii="Verdana" w:eastAsia="Verdana" w:hAnsi="Verdana" w:cs="Verdana"/>
          <w:b/>
          <w:sz w:val="23"/>
          <w:szCs w:val="23"/>
        </w:rPr>
        <w:t>3</w:t>
      </w:r>
      <w:r>
        <w:rPr>
          <w:rFonts w:ascii="Verdana" w:eastAsia="Verdana" w:hAnsi="Verdana" w:cs="Verdana"/>
          <w:b/>
          <w:sz w:val="23"/>
          <w:szCs w:val="23"/>
        </w:rPr>
        <w:t>. Definiciones.</w:t>
      </w:r>
      <w:r>
        <w:rPr>
          <w:rFonts w:ascii="Verdana" w:eastAsia="Verdana" w:hAnsi="Verdana" w:cs="Verdana"/>
          <w:sz w:val="23"/>
          <w:szCs w:val="23"/>
        </w:rPr>
        <w:t xml:space="preserve"> Para efectos de la presente resolución se acogerán los siguientes conceptos y definiciones:</w:t>
      </w:r>
    </w:p>
    <w:p w14:paraId="00000067" w14:textId="0C36C827" w:rsidR="008C46C9" w:rsidRPr="0061290F" w:rsidRDefault="00E42BF4" w:rsidP="00832929">
      <w:pPr>
        <w:jc w:val="both"/>
        <w:rPr>
          <w:rFonts w:ascii="Verdana" w:eastAsia="Verdana" w:hAnsi="Verdana" w:cs="Verdana"/>
          <w:color w:val="181818"/>
          <w:sz w:val="23"/>
          <w:szCs w:val="23"/>
          <w:highlight w:val="yellow"/>
        </w:rPr>
      </w:pPr>
      <w:r>
        <w:rPr>
          <w:rFonts w:ascii="Verdana" w:eastAsia="Verdana" w:hAnsi="Verdana" w:cs="Verdana"/>
          <w:sz w:val="23"/>
          <w:szCs w:val="23"/>
        </w:rPr>
        <w:br/>
      </w:r>
    </w:p>
    <w:p w14:paraId="304761F9" w14:textId="77777777" w:rsidR="00832929" w:rsidRDefault="00832929" w:rsidP="00832929">
      <w:pPr>
        <w:jc w:val="both"/>
        <w:rPr>
          <w:rFonts w:ascii="Verdana" w:hAnsi="Verdana"/>
          <w:sz w:val="23"/>
          <w:szCs w:val="23"/>
        </w:rPr>
      </w:pPr>
      <w:r w:rsidRPr="00832929">
        <w:rPr>
          <w:rFonts w:ascii="Verdana" w:hAnsi="Verdana"/>
          <w:b/>
          <w:bCs/>
          <w:sz w:val="23"/>
          <w:szCs w:val="23"/>
        </w:rPr>
        <w:lastRenderedPageBreak/>
        <w:t>Orquiectomía (ORQ):</w:t>
      </w:r>
      <w:r w:rsidRPr="00832929">
        <w:rPr>
          <w:rFonts w:ascii="Verdana" w:hAnsi="Verdana"/>
          <w:sz w:val="23"/>
          <w:szCs w:val="23"/>
        </w:rPr>
        <w:t xml:space="preserve"> Procedimiento quirúrgico para realizar la extracción de los testículos del perro o gato bajo plano anestésico general y analgesia. </w:t>
      </w:r>
      <w:r w:rsidRPr="00832929">
        <w:rPr>
          <w:rFonts w:ascii="Verdana" w:hAnsi="Verdana"/>
          <w:sz w:val="23"/>
          <w:szCs w:val="23"/>
        </w:rPr>
        <w:br/>
      </w:r>
      <w:r w:rsidRPr="00832929">
        <w:rPr>
          <w:rFonts w:ascii="Verdana" w:hAnsi="Verdana"/>
          <w:sz w:val="23"/>
          <w:szCs w:val="23"/>
        </w:rPr>
        <w:br/>
      </w:r>
      <w:proofErr w:type="spellStart"/>
      <w:r w:rsidRPr="00832929">
        <w:rPr>
          <w:rFonts w:ascii="Verdana" w:hAnsi="Verdana"/>
          <w:b/>
          <w:bCs/>
          <w:sz w:val="23"/>
          <w:szCs w:val="23"/>
        </w:rPr>
        <w:t>Ovariohisterectomía</w:t>
      </w:r>
      <w:proofErr w:type="spellEnd"/>
      <w:r w:rsidRPr="00832929">
        <w:rPr>
          <w:rFonts w:ascii="Verdana" w:hAnsi="Verdana"/>
          <w:b/>
          <w:bCs/>
          <w:sz w:val="23"/>
          <w:szCs w:val="23"/>
        </w:rPr>
        <w:t xml:space="preserve"> (OVH):</w:t>
      </w:r>
      <w:r w:rsidRPr="00832929">
        <w:rPr>
          <w:rFonts w:ascii="Verdana" w:hAnsi="Verdana"/>
          <w:sz w:val="23"/>
          <w:szCs w:val="23"/>
        </w:rPr>
        <w:t xml:space="preserve"> Procedimiento quirúrgico para realizar la extracción del útero y los ovarios de una perra o gata bajo plano anestésico general y</w:t>
      </w:r>
      <w:r>
        <w:rPr>
          <w:rFonts w:ascii="Verdana" w:hAnsi="Verdana"/>
          <w:sz w:val="23"/>
          <w:szCs w:val="23"/>
        </w:rPr>
        <w:t xml:space="preserve"> </w:t>
      </w:r>
      <w:r w:rsidRPr="00832929">
        <w:rPr>
          <w:rFonts w:ascii="Verdana" w:hAnsi="Verdana"/>
          <w:sz w:val="23"/>
          <w:szCs w:val="23"/>
        </w:rPr>
        <w:t>analgesia.</w:t>
      </w:r>
    </w:p>
    <w:p w14:paraId="6A750449" w14:textId="7AA8941F" w:rsidR="00832929" w:rsidRDefault="00832929" w:rsidP="00832929">
      <w:pPr>
        <w:jc w:val="both"/>
        <w:rPr>
          <w:rFonts w:ascii="Verdana" w:hAnsi="Verdana"/>
          <w:sz w:val="23"/>
          <w:szCs w:val="23"/>
        </w:rPr>
      </w:pPr>
      <w:r w:rsidRPr="00832929">
        <w:rPr>
          <w:rFonts w:ascii="Verdana" w:hAnsi="Verdana"/>
          <w:sz w:val="23"/>
          <w:szCs w:val="23"/>
        </w:rPr>
        <w:br/>
      </w:r>
      <w:r w:rsidRPr="00832929">
        <w:rPr>
          <w:rFonts w:ascii="Verdana" w:hAnsi="Verdana"/>
          <w:b/>
          <w:bCs/>
          <w:sz w:val="23"/>
          <w:szCs w:val="23"/>
        </w:rPr>
        <w:t xml:space="preserve">Programas de esterilización masivos: </w:t>
      </w:r>
      <w:r w:rsidRPr="00832929">
        <w:rPr>
          <w:rFonts w:ascii="Verdana" w:hAnsi="Verdana"/>
          <w:sz w:val="23"/>
          <w:szCs w:val="23"/>
        </w:rPr>
        <w:t>Es una intervención de salud pública veterinaria y representan un componente crucial de los esfuerzos comunitarios para reducir las poblaciones de perros y de gatos.</w:t>
      </w:r>
    </w:p>
    <w:p w14:paraId="7665DDD7" w14:textId="77777777" w:rsidR="00832929" w:rsidRDefault="00832929" w:rsidP="00832929">
      <w:pPr>
        <w:jc w:val="both"/>
        <w:rPr>
          <w:rFonts w:ascii="Verdana" w:hAnsi="Verdana"/>
          <w:sz w:val="23"/>
          <w:szCs w:val="23"/>
        </w:rPr>
      </w:pPr>
      <w:r w:rsidRPr="00832929">
        <w:rPr>
          <w:rFonts w:ascii="Verdana" w:hAnsi="Verdana"/>
          <w:sz w:val="23"/>
          <w:szCs w:val="23"/>
        </w:rPr>
        <w:br/>
      </w:r>
      <w:r w:rsidRPr="00832929">
        <w:rPr>
          <w:rFonts w:ascii="Verdana" w:hAnsi="Verdana"/>
          <w:b/>
          <w:bCs/>
          <w:sz w:val="23"/>
          <w:szCs w:val="23"/>
        </w:rPr>
        <w:t>Quirófano Móvil:</w:t>
      </w:r>
      <w:r w:rsidRPr="00832929">
        <w:rPr>
          <w:rFonts w:ascii="Verdana" w:hAnsi="Verdana"/>
          <w:sz w:val="23"/>
          <w:szCs w:val="23"/>
        </w:rPr>
        <w:t xml:space="preserve"> Vehículo destinado y adaptado para realizar procedimientos de esterilización quirúrgica en perros y gatos, además de atender procedimientos médicos derivados de estas intervenciones, el cual es objeto de inspección, vigilancia y control por parte de la autoridad sanitaria en cumplimiento de la Resolución de 1229 de 2013.</w:t>
      </w:r>
    </w:p>
    <w:p w14:paraId="3EB73CE9" w14:textId="77777777" w:rsidR="00832929" w:rsidRDefault="00832929" w:rsidP="00832929">
      <w:pPr>
        <w:jc w:val="both"/>
        <w:rPr>
          <w:rFonts w:ascii="Verdana" w:hAnsi="Verdana"/>
          <w:sz w:val="23"/>
          <w:szCs w:val="23"/>
        </w:rPr>
      </w:pPr>
      <w:r w:rsidRPr="00832929">
        <w:rPr>
          <w:rFonts w:ascii="Verdana" w:hAnsi="Verdana"/>
          <w:sz w:val="23"/>
          <w:szCs w:val="23"/>
        </w:rPr>
        <w:t xml:space="preserve"> </w:t>
      </w:r>
      <w:r w:rsidRPr="00832929">
        <w:rPr>
          <w:rFonts w:ascii="Verdana" w:hAnsi="Verdana"/>
          <w:sz w:val="23"/>
          <w:szCs w:val="23"/>
        </w:rPr>
        <w:br/>
      </w:r>
      <w:r w:rsidRPr="00832929">
        <w:rPr>
          <w:rFonts w:ascii="Verdana" w:hAnsi="Verdana"/>
          <w:b/>
          <w:bCs/>
          <w:sz w:val="23"/>
          <w:szCs w:val="23"/>
        </w:rPr>
        <w:t>Punto fijo de esterilización quirúrgica:</w:t>
      </w:r>
      <w:r w:rsidRPr="00832929">
        <w:rPr>
          <w:rFonts w:ascii="Verdana" w:hAnsi="Verdana"/>
          <w:sz w:val="23"/>
          <w:szCs w:val="23"/>
        </w:rPr>
        <w:t xml:space="preserve"> Establecimiento que presta servicios médicos veterinarios, el cual es objeto de inspección, vigilancia y control por parte de la autoridad sanitaria en cumplimiento de la Resolución de 1229 de 2013, que cuente con instalaciones adecuadas para el diagnóstico clínico, tratamiento y procedimientos quirúrgicos, destinado a la realización de esterilizaciones quirúrgicas de perros y gatos en el marco del Programa Nacional de Esterilización Quirúrgica. Se consideran puntos fijos las clínicas veterinarias, hospitales veterinarios y centros de referencia veterinarios que cumplan con los requisitos sanitarios establecidos en la normativa vigente.</w:t>
      </w:r>
    </w:p>
    <w:p w14:paraId="65C5C655" w14:textId="5D294DA0" w:rsidR="00832929" w:rsidRDefault="00832929" w:rsidP="00832929">
      <w:pPr>
        <w:jc w:val="both"/>
        <w:rPr>
          <w:rFonts w:ascii="Verdana" w:eastAsia="Verdana" w:hAnsi="Verdana" w:cs="Verdana"/>
          <w:sz w:val="23"/>
          <w:szCs w:val="23"/>
        </w:rPr>
      </w:pPr>
      <w:r w:rsidRPr="00832929">
        <w:rPr>
          <w:rFonts w:ascii="Verdana" w:eastAsia="Verdana" w:hAnsi="Verdana" w:cs="Verdana"/>
          <w:b/>
          <w:sz w:val="23"/>
          <w:szCs w:val="23"/>
        </w:rPr>
        <w:t xml:space="preserve">Punto de </w:t>
      </w:r>
      <w:r>
        <w:rPr>
          <w:rFonts w:ascii="Verdana" w:eastAsia="Verdana" w:hAnsi="Verdana" w:cs="Verdana"/>
          <w:b/>
          <w:sz w:val="23"/>
          <w:szCs w:val="23"/>
        </w:rPr>
        <w:t>e</w:t>
      </w:r>
      <w:r w:rsidRPr="00832929">
        <w:rPr>
          <w:rFonts w:ascii="Verdana" w:eastAsia="Verdana" w:hAnsi="Verdana" w:cs="Verdana"/>
          <w:b/>
          <w:sz w:val="23"/>
          <w:szCs w:val="23"/>
        </w:rPr>
        <w:t>sterilización quirúrgica temporal:</w:t>
      </w:r>
      <w:r w:rsidRPr="00832929">
        <w:rPr>
          <w:rFonts w:ascii="Verdana" w:eastAsia="Verdana" w:hAnsi="Verdana" w:cs="Verdana"/>
          <w:sz w:val="23"/>
          <w:szCs w:val="23"/>
        </w:rPr>
        <w:t xml:space="preserve"> Punto de esterilización quirúrgica temporal: Espacio físico transitorio destinado a la práctica de procedimientos quirúrgicos de esterilización en perros y gatos, conformado por estructura montable y desmontable (carpa o módulo móvil) a instalar en áreas de espacio público o comunitario , cumpliendo con las condiciones sanitarias básicas requeridas </w:t>
      </w:r>
      <w:proofErr w:type="spellStart"/>
      <w:r w:rsidRPr="00832929">
        <w:rPr>
          <w:rFonts w:ascii="Verdana" w:eastAsia="Verdana" w:hAnsi="Verdana" w:cs="Verdana"/>
          <w:sz w:val="23"/>
          <w:szCs w:val="23"/>
        </w:rPr>
        <w:t>y</w:t>
      </w:r>
      <w:proofErr w:type="spellEnd"/>
      <w:r w:rsidRPr="00832929">
        <w:rPr>
          <w:rFonts w:ascii="Verdana" w:eastAsia="Verdana" w:hAnsi="Verdana" w:cs="Verdana"/>
          <w:sz w:val="23"/>
          <w:szCs w:val="23"/>
        </w:rPr>
        <w:t xml:space="preserve">  incluyendo los materiales higiénico-sanitarios para facilitar los procesos de limpieza y desinfecci</w:t>
      </w:r>
      <w:r>
        <w:rPr>
          <w:rFonts w:ascii="Verdana" w:eastAsia="Verdana" w:hAnsi="Verdana" w:cs="Verdana"/>
          <w:sz w:val="23"/>
          <w:szCs w:val="23"/>
        </w:rPr>
        <w:t>ó</w:t>
      </w:r>
      <w:r w:rsidRPr="00832929">
        <w:rPr>
          <w:rFonts w:ascii="Verdana" w:eastAsia="Verdana" w:hAnsi="Verdana" w:cs="Verdana"/>
          <w:sz w:val="23"/>
          <w:szCs w:val="23"/>
        </w:rPr>
        <w:t>n, para ser inspeccionadas y vigiladas  por las autoridades sanitarias en el marco de las acciones de vigilancia sanitaria de acuerdo a la ley 9 de 1979 y sus reglamentarios.</w:t>
      </w:r>
    </w:p>
    <w:p w14:paraId="7C7D5571" w14:textId="77777777" w:rsidR="00832929" w:rsidRDefault="00832929" w:rsidP="00832929">
      <w:pPr>
        <w:jc w:val="both"/>
        <w:rPr>
          <w:rFonts w:ascii="Verdana" w:hAnsi="Verdana"/>
          <w:b/>
          <w:bCs/>
          <w:sz w:val="23"/>
          <w:szCs w:val="23"/>
        </w:rPr>
      </w:pPr>
      <w:r w:rsidRPr="00832929">
        <w:rPr>
          <w:rFonts w:ascii="Verdana" w:hAnsi="Verdana"/>
          <w:sz w:val="23"/>
          <w:szCs w:val="23"/>
        </w:rPr>
        <w:br/>
      </w:r>
      <w:r w:rsidRPr="00832929">
        <w:rPr>
          <w:rFonts w:ascii="Verdana" w:hAnsi="Verdana"/>
          <w:b/>
          <w:bCs/>
          <w:sz w:val="23"/>
          <w:szCs w:val="23"/>
        </w:rPr>
        <w:t xml:space="preserve">Punto de </w:t>
      </w:r>
      <w:r>
        <w:rPr>
          <w:rFonts w:ascii="Verdana" w:hAnsi="Verdana"/>
          <w:b/>
          <w:bCs/>
          <w:sz w:val="23"/>
          <w:szCs w:val="23"/>
        </w:rPr>
        <w:t>e</w:t>
      </w:r>
      <w:r w:rsidRPr="00832929">
        <w:rPr>
          <w:rFonts w:ascii="Verdana" w:hAnsi="Verdana"/>
          <w:b/>
          <w:bCs/>
          <w:sz w:val="23"/>
          <w:szCs w:val="23"/>
        </w:rPr>
        <w:t xml:space="preserve">sterilización </w:t>
      </w:r>
      <w:r>
        <w:rPr>
          <w:rFonts w:ascii="Verdana" w:hAnsi="Verdana"/>
          <w:b/>
          <w:bCs/>
          <w:sz w:val="23"/>
          <w:szCs w:val="23"/>
        </w:rPr>
        <w:t>q</w:t>
      </w:r>
      <w:r w:rsidRPr="00832929">
        <w:rPr>
          <w:rFonts w:ascii="Verdana" w:hAnsi="Verdana"/>
          <w:b/>
          <w:bCs/>
          <w:sz w:val="23"/>
          <w:szCs w:val="23"/>
        </w:rPr>
        <w:t xml:space="preserve">uirúrgica </w:t>
      </w:r>
      <w:r>
        <w:rPr>
          <w:rFonts w:ascii="Verdana" w:hAnsi="Verdana"/>
          <w:b/>
          <w:bCs/>
          <w:sz w:val="23"/>
          <w:szCs w:val="23"/>
        </w:rPr>
        <w:t>t</w:t>
      </w:r>
      <w:r w:rsidRPr="00832929">
        <w:rPr>
          <w:rFonts w:ascii="Verdana" w:hAnsi="Verdana"/>
          <w:b/>
          <w:bCs/>
          <w:sz w:val="23"/>
          <w:szCs w:val="23"/>
        </w:rPr>
        <w:t xml:space="preserve">ransitorio: </w:t>
      </w:r>
      <w:r w:rsidRPr="00832929">
        <w:rPr>
          <w:rFonts w:ascii="Verdana" w:hAnsi="Verdana"/>
          <w:sz w:val="23"/>
          <w:szCs w:val="23"/>
        </w:rPr>
        <w:t xml:space="preserve">Es el espacio físico para la práctica de procedimientos de esterilización quirúrgica para perros y gatos, el cual es objeto de inspección, vigilancia y control por parte de la autoridad sanitaria en cumplimiento de la Resolución de 1229 de 2013, que es acondicionado transitoriamente para cumplir las condiciones higiénico sanitarias para el desarrollo de este procedimiento en perros y gatos. </w:t>
      </w:r>
      <w:r w:rsidRPr="00832929">
        <w:rPr>
          <w:rFonts w:ascii="Verdana" w:hAnsi="Verdana"/>
          <w:sz w:val="23"/>
          <w:szCs w:val="23"/>
        </w:rPr>
        <w:br/>
      </w:r>
    </w:p>
    <w:p w14:paraId="188275A4" w14:textId="18C9D1A7" w:rsidR="00832929" w:rsidRPr="00832929" w:rsidRDefault="00832929" w:rsidP="00832929">
      <w:pPr>
        <w:jc w:val="both"/>
        <w:rPr>
          <w:rFonts w:ascii="Verdana" w:eastAsia="Verdana" w:hAnsi="Verdana" w:cs="Verdana"/>
          <w:sz w:val="23"/>
          <w:szCs w:val="23"/>
        </w:rPr>
      </w:pPr>
      <w:r w:rsidRPr="00832929">
        <w:rPr>
          <w:rFonts w:ascii="Verdana" w:hAnsi="Verdana"/>
          <w:b/>
          <w:bCs/>
          <w:sz w:val="23"/>
          <w:szCs w:val="23"/>
        </w:rPr>
        <w:t>Vasectomía (VSC)</w:t>
      </w:r>
      <w:r>
        <w:rPr>
          <w:rFonts w:ascii="Verdana" w:hAnsi="Verdana"/>
          <w:b/>
          <w:bCs/>
          <w:sz w:val="23"/>
          <w:szCs w:val="23"/>
        </w:rPr>
        <w:t>:</w:t>
      </w:r>
      <w:r w:rsidRPr="00832929">
        <w:rPr>
          <w:rFonts w:ascii="Verdana" w:hAnsi="Verdana"/>
          <w:sz w:val="23"/>
          <w:szCs w:val="23"/>
        </w:rPr>
        <w:t xml:space="preserve"> Consiste en el abordaje quirúrgico del macho gato o perro para realizar la ligadura o extracción de los conductos deferentes bajo plano anestésico general y analgesia, con el fin de impedir la llegada de los espermatozoides a la uretra y el pene. Los testículos permanecen intactos.</w:t>
      </w:r>
    </w:p>
    <w:p w14:paraId="45278427" w14:textId="77777777" w:rsidR="00E508EA" w:rsidRDefault="00E508EA">
      <w:pPr>
        <w:spacing w:before="240"/>
        <w:jc w:val="both"/>
        <w:rPr>
          <w:rFonts w:ascii="Verdana" w:eastAsia="Verdana" w:hAnsi="Verdana" w:cs="Verdana"/>
          <w:sz w:val="23"/>
          <w:szCs w:val="23"/>
        </w:rPr>
      </w:pPr>
    </w:p>
    <w:sdt>
      <w:sdtPr>
        <w:tag w:val="goog_rdk_39"/>
        <w:id w:val="-1064639694"/>
      </w:sdtPr>
      <w:sdtContent>
        <w:p w14:paraId="00000084"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CAPÍTULO II</w:t>
          </w:r>
          <w:sdt>
            <w:sdtPr>
              <w:tag w:val="goog_rdk_38"/>
              <w:id w:val="-512872257"/>
            </w:sdtPr>
            <w:sdtContent/>
          </w:sdt>
        </w:p>
      </w:sdtContent>
    </w:sdt>
    <w:p w14:paraId="00000085" w14:textId="15F3C82F" w:rsidR="008C46C9" w:rsidRDefault="00E42BF4">
      <w:pPr>
        <w:jc w:val="center"/>
        <w:rPr>
          <w:rFonts w:ascii="Verdana" w:eastAsia="Verdana" w:hAnsi="Verdana" w:cs="Verdana"/>
          <w:b/>
          <w:sz w:val="23"/>
          <w:szCs w:val="23"/>
        </w:rPr>
      </w:pPr>
      <w:r>
        <w:rPr>
          <w:rFonts w:ascii="Verdana" w:eastAsia="Verdana" w:hAnsi="Verdana" w:cs="Verdana"/>
          <w:b/>
          <w:sz w:val="23"/>
          <w:szCs w:val="23"/>
        </w:rPr>
        <w:t>COMIT</w:t>
      </w:r>
      <w:sdt>
        <w:sdtPr>
          <w:tag w:val="goog_rdk_41"/>
          <w:id w:val="1310249787"/>
        </w:sdtPr>
        <w:sdtContent>
          <w:r>
            <w:rPr>
              <w:rFonts w:ascii="Verdana" w:eastAsia="Verdana" w:hAnsi="Verdana" w:cs="Verdana"/>
              <w:b/>
              <w:sz w:val="23"/>
              <w:szCs w:val="23"/>
            </w:rPr>
            <w:t>É DE EVALUACIÓN</w:t>
          </w:r>
        </w:sdtContent>
      </w:sdt>
      <w:r>
        <w:rPr>
          <w:rFonts w:ascii="Verdana" w:eastAsia="Verdana" w:hAnsi="Verdana" w:cs="Verdana"/>
          <w:b/>
          <w:sz w:val="23"/>
          <w:szCs w:val="23"/>
        </w:rPr>
        <w:br/>
      </w:r>
    </w:p>
    <w:p w14:paraId="746E3E88" w14:textId="4461D7A6" w:rsidR="0061290F" w:rsidRDefault="00E42BF4">
      <w:pPr>
        <w:spacing w:before="240"/>
        <w:jc w:val="both"/>
        <w:rPr>
          <w:rFonts w:ascii="Verdana" w:eastAsia="Verdana" w:hAnsi="Verdana" w:cs="Verdana"/>
          <w:sz w:val="23"/>
          <w:szCs w:val="23"/>
        </w:rPr>
      </w:pPr>
      <w:r>
        <w:rPr>
          <w:rFonts w:ascii="Verdana" w:eastAsia="Verdana" w:hAnsi="Verdana" w:cs="Verdana"/>
          <w:b/>
          <w:sz w:val="23"/>
          <w:szCs w:val="23"/>
        </w:rPr>
        <w:t>Artículo 5. Del Comité Nacional Intersectorial para el Programa Nacional de Esterilización Quirúrgica de Gatos y Perros.</w:t>
      </w:r>
      <w:r w:rsidR="0061290F">
        <w:rPr>
          <w:rFonts w:ascii="Verdana" w:eastAsia="Verdana" w:hAnsi="Verdana" w:cs="Verdana"/>
          <w:sz w:val="23"/>
          <w:szCs w:val="23"/>
        </w:rPr>
        <w:t xml:space="preserve"> Establézcase</w:t>
      </w:r>
      <w:r>
        <w:rPr>
          <w:rFonts w:ascii="Verdana" w:eastAsia="Verdana" w:hAnsi="Verdana" w:cs="Verdana"/>
          <w:sz w:val="23"/>
          <w:szCs w:val="23"/>
        </w:rPr>
        <w:t xml:space="preserve"> el Comité Nacional Intersectorial como la instancia de </w:t>
      </w:r>
      <w:r w:rsidR="0061290F">
        <w:rPr>
          <w:rFonts w:ascii="Verdana" w:eastAsia="Verdana" w:hAnsi="Verdana" w:cs="Verdana"/>
          <w:sz w:val="23"/>
          <w:szCs w:val="23"/>
        </w:rPr>
        <w:t xml:space="preserve">revisión </w:t>
      </w:r>
      <w:r>
        <w:rPr>
          <w:rFonts w:ascii="Verdana" w:eastAsia="Verdana" w:hAnsi="Verdana" w:cs="Verdana"/>
          <w:sz w:val="23"/>
          <w:szCs w:val="23"/>
        </w:rPr>
        <w:t xml:space="preserve">del Programa </w:t>
      </w:r>
      <w:r>
        <w:rPr>
          <w:rFonts w:ascii="Verdana" w:eastAsia="Verdana" w:hAnsi="Verdana" w:cs="Verdana"/>
          <w:sz w:val="23"/>
          <w:szCs w:val="23"/>
        </w:rPr>
        <w:lastRenderedPageBreak/>
        <w:t xml:space="preserve">Nacional de Esterilización Quirúrgica de Gatos y Perros, el cual estará conformado por: </w:t>
      </w:r>
    </w:p>
    <w:p w14:paraId="677F77A5" w14:textId="77777777" w:rsidR="0061290F" w:rsidRDefault="0061290F">
      <w:pPr>
        <w:spacing w:before="240"/>
        <w:jc w:val="both"/>
        <w:rPr>
          <w:rFonts w:ascii="Verdana" w:eastAsia="Verdana" w:hAnsi="Verdana" w:cs="Verdana"/>
          <w:sz w:val="23"/>
          <w:szCs w:val="23"/>
        </w:rPr>
      </w:pPr>
    </w:p>
    <w:p w14:paraId="00000089" w14:textId="399BB7CE" w:rsidR="008C46C9" w:rsidRDefault="0061290F">
      <w:pPr>
        <w:numPr>
          <w:ilvl w:val="0"/>
          <w:numId w:val="2"/>
        </w:numPr>
        <w:pBdr>
          <w:top w:val="nil"/>
          <w:left w:val="nil"/>
          <w:bottom w:val="nil"/>
          <w:right w:val="nil"/>
          <w:between w:val="nil"/>
        </w:pBdr>
        <w:jc w:val="both"/>
        <w:rPr>
          <w:rFonts w:ascii="Verdana" w:eastAsia="Verdana" w:hAnsi="Verdana" w:cs="Verdana"/>
          <w:color w:val="000000"/>
          <w:sz w:val="23"/>
          <w:szCs w:val="23"/>
        </w:rPr>
      </w:pPr>
      <w:bookmarkStart w:id="1" w:name="_heading=h.au8knhxzc6qt" w:colFirst="0" w:colLast="0"/>
      <w:bookmarkEnd w:id="1"/>
      <w:r>
        <w:rPr>
          <w:rFonts w:ascii="Verdana" w:eastAsia="Verdana" w:hAnsi="Verdana" w:cs="Verdana"/>
          <w:color w:val="000000"/>
          <w:sz w:val="23"/>
          <w:szCs w:val="23"/>
        </w:rPr>
        <w:t xml:space="preserve">El (la) </w:t>
      </w:r>
      <w:r w:rsidR="00E42BF4">
        <w:rPr>
          <w:rFonts w:ascii="Verdana" w:eastAsia="Verdana" w:hAnsi="Verdana" w:cs="Verdana"/>
          <w:color w:val="000000"/>
          <w:sz w:val="23"/>
          <w:szCs w:val="23"/>
        </w:rPr>
        <w:t>Direc</w:t>
      </w:r>
      <w:r>
        <w:rPr>
          <w:rFonts w:ascii="Verdana" w:eastAsia="Verdana" w:hAnsi="Verdana" w:cs="Verdana"/>
          <w:color w:val="000000"/>
          <w:sz w:val="23"/>
          <w:szCs w:val="23"/>
        </w:rPr>
        <w:t>tor(a)</w:t>
      </w:r>
      <w:r w:rsidR="00E42BF4">
        <w:rPr>
          <w:rFonts w:ascii="Verdana" w:eastAsia="Verdana" w:hAnsi="Verdana" w:cs="Verdana"/>
          <w:color w:val="000000"/>
          <w:sz w:val="23"/>
          <w:szCs w:val="23"/>
        </w:rPr>
        <w:t xml:space="preserve"> de Bosques, Biodiversidad y Servicios Ecosistémicos del Ministerio de Ambiente y Desarrollo Sostenible </w:t>
      </w:r>
      <w:r>
        <w:rPr>
          <w:rFonts w:ascii="Verdana" w:eastAsia="Verdana" w:hAnsi="Verdana" w:cs="Verdana"/>
          <w:color w:val="000000"/>
          <w:sz w:val="23"/>
          <w:szCs w:val="23"/>
        </w:rPr>
        <w:t>o su delegado.</w:t>
      </w:r>
    </w:p>
    <w:p w14:paraId="0000008A" w14:textId="4142704D" w:rsidR="008C46C9" w:rsidRPr="009400D1" w:rsidRDefault="0061290F" w:rsidP="009400D1">
      <w:pPr>
        <w:numPr>
          <w:ilvl w:val="0"/>
          <w:numId w:val="2"/>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 xml:space="preserve">El (la) </w:t>
      </w:r>
      <w:r w:rsidR="00E42BF4" w:rsidRPr="009400D1">
        <w:rPr>
          <w:rFonts w:ascii="Verdana" w:eastAsia="Verdana" w:hAnsi="Verdana" w:cs="Verdana"/>
          <w:color w:val="000000"/>
          <w:sz w:val="23"/>
          <w:szCs w:val="23"/>
        </w:rPr>
        <w:t>Subdirec</w:t>
      </w:r>
      <w:r>
        <w:rPr>
          <w:rFonts w:ascii="Verdana" w:eastAsia="Verdana" w:hAnsi="Verdana" w:cs="Verdana"/>
          <w:color w:val="000000"/>
          <w:sz w:val="23"/>
          <w:szCs w:val="23"/>
        </w:rPr>
        <w:t>tor(a)</w:t>
      </w:r>
      <w:r w:rsidR="00E42BF4" w:rsidRPr="009400D1">
        <w:rPr>
          <w:rFonts w:ascii="Verdana" w:eastAsia="Verdana" w:hAnsi="Verdana" w:cs="Verdana"/>
          <w:color w:val="000000"/>
          <w:sz w:val="23"/>
          <w:szCs w:val="23"/>
        </w:rPr>
        <w:t xml:space="preserve"> de Salud Ambiental del Ministerio de Salud y Protección Social</w:t>
      </w:r>
      <w:r>
        <w:rPr>
          <w:rFonts w:ascii="Verdana" w:eastAsia="Verdana" w:hAnsi="Verdana" w:cs="Verdana"/>
          <w:color w:val="000000"/>
          <w:sz w:val="23"/>
          <w:szCs w:val="23"/>
        </w:rPr>
        <w:t xml:space="preserve"> o su delegado</w:t>
      </w:r>
      <w:r w:rsidR="00E42BF4" w:rsidRPr="009400D1">
        <w:rPr>
          <w:rFonts w:ascii="Verdana" w:eastAsia="Verdana" w:hAnsi="Verdana" w:cs="Verdana"/>
          <w:color w:val="000000"/>
          <w:sz w:val="23"/>
          <w:szCs w:val="23"/>
        </w:rPr>
        <w:t xml:space="preserve">. </w:t>
      </w:r>
    </w:p>
    <w:p w14:paraId="0000008B" w14:textId="302F0DCF" w:rsidR="008C46C9" w:rsidRDefault="0061290F">
      <w:pPr>
        <w:numPr>
          <w:ilvl w:val="0"/>
          <w:numId w:val="2"/>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 xml:space="preserve">El (la) </w:t>
      </w:r>
      <w:r w:rsidR="00E42BF4">
        <w:rPr>
          <w:rFonts w:ascii="Verdana" w:eastAsia="Verdana" w:hAnsi="Verdana" w:cs="Verdana"/>
          <w:color w:val="000000"/>
          <w:sz w:val="23"/>
          <w:szCs w:val="23"/>
        </w:rPr>
        <w:t>Direc</w:t>
      </w:r>
      <w:r>
        <w:rPr>
          <w:rFonts w:ascii="Verdana" w:eastAsia="Verdana" w:hAnsi="Verdana" w:cs="Verdana"/>
          <w:color w:val="000000"/>
          <w:sz w:val="23"/>
          <w:szCs w:val="23"/>
        </w:rPr>
        <w:t>tor(a)</w:t>
      </w:r>
      <w:r w:rsidR="00E42BF4">
        <w:rPr>
          <w:rFonts w:ascii="Verdana" w:eastAsia="Verdana" w:hAnsi="Verdana" w:cs="Verdana"/>
          <w:color w:val="000000"/>
          <w:sz w:val="23"/>
          <w:szCs w:val="23"/>
        </w:rPr>
        <w:t xml:space="preserve"> de Ambiente y Desarrollo Sostenible de</w:t>
      </w:r>
      <w:r w:rsidR="009400D1">
        <w:rPr>
          <w:rFonts w:ascii="Verdana" w:eastAsia="Verdana" w:hAnsi="Verdana" w:cs="Verdana"/>
          <w:color w:val="000000"/>
          <w:sz w:val="23"/>
          <w:szCs w:val="23"/>
        </w:rPr>
        <w:t xml:space="preserve">l </w:t>
      </w:r>
      <w:r w:rsidR="00E42BF4">
        <w:rPr>
          <w:rFonts w:ascii="Verdana" w:eastAsia="Verdana" w:hAnsi="Verdana" w:cs="Verdana"/>
          <w:color w:val="000000"/>
          <w:sz w:val="23"/>
          <w:szCs w:val="23"/>
        </w:rPr>
        <w:t xml:space="preserve">Departamento Nacional de Planeación </w:t>
      </w:r>
      <w:r>
        <w:rPr>
          <w:rFonts w:ascii="Verdana" w:eastAsia="Verdana" w:hAnsi="Verdana" w:cs="Verdana"/>
          <w:color w:val="000000"/>
          <w:sz w:val="23"/>
          <w:szCs w:val="23"/>
        </w:rPr>
        <w:t>(</w:t>
      </w:r>
      <w:r w:rsidR="00E42BF4">
        <w:rPr>
          <w:rFonts w:ascii="Verdana" w:eastAsia="Verdana" w:hAnsi="Verdana" w:cs="Verdana"/>
          <w:color w:val="000000"/>
          <w:sz w:val="23"/>
          <w:szCs w:val="23"/>
        </w:rPr>
        <w:t>DNP</w:t>
      </w:r>
      <w:r>
        <w:rPr>
          <w:rFonts w:ascii="Verdana" w:eastAsia="Verdana" w:hAnsi="Verdana" w:cs="Verdana"/>
          <w:color w:val="000000"/>
          <w:sz w:val="23"/>
          <w:szCs w:val="23"/>
        </w:rPr>
        <w:t>) o su delegado</w:t>
      </w:r>
      <w:r w:rsidR="00E42BF4">
        <w:rPr>
          <w:rFonts w:ascii="Verdana" w:eastAsia="Verdana" w:hAnsi="Verdana" w:cs="Verdana"/>
          <w:color w:val="000000"/>
          <w:sz w:val="23"/>
          <w:szCs w:val="23"/>
        </w:rPr>
        <w:t xml:space="preserve">. </w:t>
      </w:r>
    </w:p>
    <w:p w14:paraId="615672A4" w14:textId="77777777" w:rsidR="0061290F" w:rsidRPr="009400D1" w:rsidRDefault="0061290F" w:rsidP="0061290F">
      <w:pPr>
        <w:pBdr>
          <w:top w:val="nil"/>
          <w:left w:val="nil"/>
          <w:bottom w:val="nil"/>
          <w:right w:val="nil"/>
          <w:between w:val="nil"/>
        </w:pBdr>
        <w:ind w:left="720"/>
        <w:jc w:val="both"/>
        <w:rPr>
          <w:rFonts w:ascii="Verdana" w:eastAsia="Verdana" w:hAnsi="Verdana" w:cs="Verdana"/>
          <w:color w:val="000000"/>
          <w:sz w:val="23"/>
          <w:szCs w:val="23"/>
        </w:rPr>
      </w:pPr>
    </w:p>
    <w:p w14:paraId="66FA0965" w14:textId="2BB9B63A" w:rsidR="0061290F" w:rsidRDefault="00E42BF4" w:rsidP="009400D1">
      <w:pPr>
        <w:pBdr>
          <w:top w:val="nil"/>
          <w:left w:val="nil"/>
          <w:bottom w:val="nil"/>
          <w:right w:val="nil"/>
          <w:between w:val="nil"/>
        </w:pBdr>
        <w:jc w:val="both"/>
        <w:rPr>
          <w:rFonts w:ascii="Verdana" w:eastAsia="Verdana" w:hAnsi="Verdana" w:cs="Verdana"/>
          <w:sz w:val="23"/>
          <w:szCs w:val="23"/>
        </w:rPr>
      </w:pPr>
      <w:r>
        <w:rPr>
          <w:rFonts w:ascii="Verdana" w:eastAsia="Verdana" w:hAnsi="Verdana" w:cs="Verdana"/>
          <w:b/>
          <w:sz w:val="23"/>
          <w:szCs w:val="23"/>
        </w:rPr>
        <w:t>Parágrafo 1.</w:t>
      </w:r>
      <w:r>
        <w:rPr>
          <w:rFonts w:ascii="Verdana" w:eastAsia="Verdana" w:hAnsi="Verdana" w:cs="Verdana"/>
          <w:sz w:val="23"/>
          <w:szCs w:val="23"/>
        </w:rPr>
        <w:t xml:space="preserve"> El Comité Nacional Intersectorial del Programa Nacional de Esterilización Quirúrgica de Gatos y Perros </w:t>
      </w:r>
      <w:r w:rsidR="0061290F">
        <w:rPr>
          <w:rFonts w:ascii="Verdana" w:eastAsia="Verdana" w:hAnsi="Verdana" w:cs="Verdana"/>
          <w:sz w:val="23"/>
          <w:szCs w:val="23"/>
        </w:rPr>
        <w:t xml:space="preserve">evaluará la eficacia del programa a partir de </w:t>
      </w:r>
      <w:r w:rsidR="00474AE0">
        <w:rPr>
          <w:rFonts w:ascii="Verdana" w:eastAsia="Verdana" w:hAnsi="Verdana" w:cs="Verdana"/>
          <w:sz w:val="23"/>
          <w:szCs w:val="23"/>
        </w:rPr>
        <w:t xml:space="preserve">los </w:t>
      </w:r>
      <w:r w:rsidR="0061290F">
        <w:rPr>
          <w:rFonts w:ascii="Verdana" w:eastAsia="Verdana" w:hAnsi="Verdana" w:cs="Verdana"/>
          <w:sz w:val="23"/>
          <w:szCs w:val="23"/>
        </w:rPr>
        <w:t>indicadores de desempeño</w:t>
      </w:r>
      <w:r w:rsidR="00474AE0">
        <w:rPr>
          <w:rFonts w:ascii="Verdana" w:eastAsia="Verdana" w:hAnsi="Verdana" w:cs="Verdana"/>
          <w:sz w:val="23"/>
          <w:szCs w:val="23"/>
        </w:rPr>
        <w:t xml:space="preserve"> descritos </w:t>
      </w:r>
      <w:r w:rsidR="00474AE0" w:rsidRPr="00F607EA">
        <w:rPr>
          <w:rFonts w:ascii="Verdana" w:eastAsia="Verdana" w:hAnsi="Verdana" w:cs="Verdana"/>
          <w:sz w:val="23"/>
          <w:szCs w:val="23"/>
        </w:rPr>
        <w:t>en el artículo 2</w:t>
      </w:r>
      <w:r w:rsidR="00F607EA">
        <w:rPr>
          <w:rFonts w:ascii="Verdana" w:eastAsia="Verdana" w:hAnsi="Verdana" w:cs="Verdana"/>
          <w:sz w:val="23"/>
          <w:szCs w:val="23"/>
        </w:rPr>
        <w:t>6</w:t>
      </w:r>
      <w:r w:rsidR="00474AE0" w:rsidRPr="00F607EA">
        <w:rPr>
          <w:rFonts w:ascii="Verdana" w:eastAsia="Verdana" w:hAnsi="Verdana" w:cs="Verdana"/>
          <w:sz w:val="23"/>
          <w:szCs w:val="23"/>
        </w:rPr>
        <w:t xml:space="preserve"> de</w:t>
      </w:r>
      <w:r w:rsidR="008E7323">
        <w:rPr>
          <w:rFonts w:ascii="Verdana" w:eastAsia="Verdana" w:hAnsi="Verdana" w:cs="Verdana"/>
          <w:sz w:val="23"/>
          <w:szCs w:val="23"/>
        </w:rPr>
        <w:t xml:space="preserve"> </w:t>
      </w:r>
      <w:r w:rsidR="00474AE0">
        <w:rPr>
          <w:rFonts w:ascii="Verdana" w:eastAsia="Verdana" w:hAnsi="Verdana" w:cs="Verdana"/>
          <w:sz w:val="23"/>
          <w:szCs w:val="23"/>
        </w:rPr>
        <w:t>l</w:t>
      </w:r>
      <w:r w:rsidR="008E7323">
        <w:rPr>
          <w:rFonts w:ascii="Verdana" w:eastAsia="Verdana" w:hAnsi="Verdana" w:cs="Verdana"/>
          <w:sz w:val="23"/>
          <w:szCs w:val="23"/>
        </w:rPr>
        <w:t>a</w:t>
      </w:r>
      <w:r w:rsidR="00474AE0">
        <w:rPr>
          <w:rFonts w:ascii="Verdana" w:eastAsia="Verdana" w:hAnsi="Verdana" w:cs="Verdana"/>
          <w:sz w:val="23"/>
          <w:szCs w:val="23"/>
        </w:rPr>
        <w:t xml:space="preserve"> presente </w:t>
      </w:r>
      <w:r w:rsidR="008E7323">
        <w:rPr>
          <w:rFonts w:ascii="Verdana" w:eastAsia="Verdana" w:hAnsi="Verdana" w:cs="Verdana"/>
          <w:sz w:val="23"/>
          <w:szCs w:val="23"/>
        </w:rPr>
        <w:t>resolución</w:t>
      </w:r>
      <w:r w:rsidR="00190E20">
        <w:rPr>
          <w:rFonts w:ascii="Verdana" w:eastAsia="Verdana" w:hAnsi="Verdana" w:cs="Verdana"/>
          <w:sz w:val="23"/>
          <w:szCs w:val="23"/>
        </w:rPr>
        <w:t>.</w:t>
      </w:r>
      <w:r w:rsidR="0061290F">
        <w:rPr>
          <w:rFonts w:ascii="Verdana" w:eastAsia="Verdana" w:hAnsi="Verdana" w:cs="Verdana"/>
          <w:sz w:val="23"/>
          <w:szCs w:val="23"/>
        </w:rPr>
        <w:t xml:space="preserve"> </w:t>
      </w:r>
      <w:r w:rsidR="00190E20">
        <w:rPr>
          <w:rFonts w:ascii="Verdana" w:eastAsia="Verdana" w:hAnsi="Verdana" w:cs="Verdana"/>
          <w:sz w:val="23"/>
          <w:szCs w:val="23"/>
        </w:rPr>
        <w:t>D</w:t>
      </w:r>
      <w:r w:rsidR="0061290F">
        <w:rPr>
          <w:rFonts w:ascii="Verdana" w:eastAsia="Verdana" w:hAnsi="Verdana" w:cs="Verdana"/>
          <w:sz w:val="23"/>
          <w:szCs w:val="23"/>
        </w:rPr>
        <w:t>el mismo modo propondrá acciones para la mejora continua del mismo</w:t>
      </w:r>
      <w:r w:rsidR="00996169">
        <w:rPr>
          <w:rFonts w:ascii="Verdana" w:eastAsia="Verdana" w:hAnsi="Verdana" w:cs="Verdana"/>
          <w:sz w:val="23"/>
          <w:szCs w:val="23"/>
        </w:rPr>
        <w:t>, mediante la actualización de</w:t>
      </w:r>
      <w:r w:rsidR="00996169" w:rsidRPr="00736617">
        <w:rPr>
          <w:rFonts w:ascii="Verdana" w:eastAsia="Verdana" w:hAnsi="Verdana" w:cs="Verdana"/>
          <w:i/>
          <w:iCs/>
          <w:sz w:val="23"/>
          <w:szCs w:val="23"/>
        </w:rPr>
        <w:t xml:space="preserve"> </w:t>
      </w:r>
      <w:r w:rsidR="00996169" w:rsidRPr="00736617">
        <w:rPr>
          <w:rFonts w:ascii="Verdana" w:eastAsia="Verdana" w:hAnsi="Verdana" w:cs="Verdana"/>
          <w:sz w:val="23"/>
          <w:szCs w:val="23"/>
        </w:rPr>
        <w:t xml:space="preserve">los lineamientos </w:t>
      </w:r>
      <w:r w:rsidR="00F221FE">
        <w:rPr>
          <w:rFonts w:ascii="Verdana" w:eastAsia="Verdana" w:hAnsi="Verdana" w:cs="Verdana"/>
          <w:sz w:val="23"/>
          <w:szCs w:val="23"/>
        </w:rPr>
        <w:t>adoptados</w:t>
      </w:r>
      <w:r w:rsidR="00736617">
        <w:rPr>
          <w:rFonts w:ascii="Verdana" w:eastAsia="Verdana" w:hAnsi="Verdana" w:cs="Verdana"/>
          <w:sz w:val="23"/>
          <w:szCs w:val="23"/>
        </w:rPr>
        <w:t xml:space="preserve"> </w:t>
      </w:r>
      <w:r w:rsidR="00F221FE">
        <w:rPr>
          <w:rFonts w:ascii="Verdana" w:eastAsia="Verdana" w:hAnsi="Verdana" w:cs="Verdana"/>
          <w:sz w:val="23"/>
          <w:szCs w:val="23"/>
        </w:rPr>
        <w:t xml:space="preserve">en </w:t>
      </w:r>
      <w:r w:rsidR="00996169">
        <w:rPr>
          <w:rFonts w:ascii="Verdana" w:eastAsia="Verdana" w:hAnsi="Verdana" w:cs="Verdana"/>
          <w:sz w:val="23"/>
          <w:szCs w:val="23"/>
        </w:rPr>
        <w:t>l</w:t>
      </w:r>
      <w:r w:rsidR="00736617">
        <w:rPr>
          <w:rFonts w:ascii="Verdana" w:eastAsia="Verdana" w:hAnsi="Verdana" w:cs="Verdana"/>
          <w:sz w:val="23"/>
          <w:szCs w:val="23"/>
        </w:rPr>
        <w:t>a</w:t>
      </w:r>
      <w:r w:rsidR="00996169">
        <w:rPr>
          <w:rFonts w:ascii="Verdana" w:eastAsia="Verdana" w:hAnsi="Verdana" w:cs="Verdana"/>
          <w:sz w:val="23"/>
          <w:szCs w:val="23"/>
        </w:rPr>
        <w:t xml:space="preserve"> presente</w:t>
      </w:r>
      <w:r w:rsidR="00736617">
        <w:rPr>
          <w:rFonts w:ascii="Verdana" w:eastAsia="Verdana" w:hAnsi="Verdana" w:cs="Verdana"/>
          <w:sz w:val="23"/>
          <w:szCs w:val="23"/>
        </w:rPr>
        <w:t xml:space="preserve"> Resolución</w:t>
      </w:r>
      <w:r w:rsidR="00474AE0">
        <w:rPr>
          <w:rFonts w:ascii="Verdana" w:eastAsia="Verdana" w:hAnsi="Verdana" w:cs="Verdana"/>
          <w:sz w:val="23"/>
          <w:szCs w:val="23"/>
        </w:rPr>
        <w:t>.</w:t>
      </w:r>
    </w:p>
    <w:p w14:paraId="195B4447" w14:textId="1EF38700" w:rsidR="0061290F" w:rsidRDefault="00E42BF4">
      <w:pPr>
        <w:spacing w:before="240"/>
        <w:jc w:val="both"/>
        <w:rPr>
          <w:rFonts w:ascii="Verdana" w:eastAsia="Verdana" w:hAnsi="Verdana" w:cs="Verdana"/>
          <w:sz w:val="23"/>
          <w:szCs w:val="23"/>
        </w:rPr>
      </w:pPr>
      <w:r>
        <w:rPr>
          <w:rFonts w:ascii="Verdana" w:eastAsia="Verdana" w:hAnsi="Verdana" w:cs="Verdana"/>
          <w:b/>
          <w:sz w:val="23"/>
          <w:szCs w:val="23"/>
        </w:rPr>
        <w:t>Parágrafo 2</w:t>
      </w:r>
      <w:r>
        <w:rPr>
          <w:rFonts w:ascii="Verdana" w:eastAsia="Verdana" w:hAnsi="Verdana" w:cs="Verdana"/>
          <w:sz w:val="23"/>
          <w:szCs w:val="23"/>
        </w:rPr>
        <w:t xml:space="preserve">. A las sesiones del comité podrán asistir, en calidad de invitados, representantes del sector público y privado, de la academia y de </w:t>
      </w:r>
      <w:sdt>
        <w:sdtPr>
          <w:tag w:val="goog_rdk_66"/>
          <w:id w:val="-306035344"/>
        </w:sdtPr>
        <w:sdtContent>
          <w:r>
            <w:rPr>
              <w:rFonts w:ascii="Verdana" w:eastAsia="Verdana" w:hAnsi="Verdana" w:cs="Verdana"/>
              <w:sz w:val="23"/>
              <w:szCs w:val="23"/>
            </w:rPr>
            <w:t xml:space="preserve">agremiaciones </w:t>
          </w:r>
        </w:sdtContent>
      </w:sdt>
      <w:r>
        <w:rPr>
          <w:rFonts w:ascii="Verdana" w:eastAsia="Verdana" w:hAnsi="Verdana" w:cs="Verdana"/>
          <w:sz w:val="23"/>
          <w:szCs w:val="23"/>
        </w:rPr>
        <w:t>cuyas actividades se relacionen con</w:t>
      </w:r>
      <w:r w:rsidR="0061290F">
        <w:rPr>
          <w:rFonts w:ascii="Verdana" w:eastAsia="Verdana" w:hAnsi="Verdana" w:cs="Verdana"/>
          <w:sz w:val="23"/>
          <w:szCs w:val="23"/>
        </w:rPr>
        <w:t xml:space="preserve"> la ejecución del programa o</w:t>
      </w:r>
      <w:r>
        <w:rPr>
          <w:rFonts w:ascii="Verdana" w:eastAsia="Verdana" w:hAnsi="Verdana" w:cs="Verdana"/>
          <w:sz w:val="23"/>
          <w:szCs w:val="23"/>
        </w:rPr>
        <w:t xml:space="preserve"> el ejercicio de la medicina veterinaria o </w:t>
      </w:r>
      <w:r w:rsidR="009400D1">
        <w:rPr>
          <w:rFonts w:ascii="Verdana" w:eastAsia="Verdana" w:hAnsi="Verdana" w:cs="Verdana"/>
          <w:sz w:val="23"/>
          <w:szCs w:val="23"/>
        </w:rPr>
        <w:t>la medicina veterinaria y zootecnia</w:t>
      </w:r>
      <w:r w:rsidR="0061290F">
        <w:rPr>
          <w:rFonts w:ascii="Verdana" w:eastAsia="Verdana" w:hAnsi="Verdana" w:cs="Verdana"/>
          <w:sz w:val="23"/>
          <w:szCs w:val="23"/>
        </w:rPr>
        <w:t>.</w:t>
      </w:r>
      <w:r w:rsidR="009400D1">
        <w:rPr>
          <w:rFonts w:ascii="Verdana" w:eastAsia="Verdana" w:hAnsi="Verdana" w:cs="Verdana"/>
          <w:sz w:val="23"/>
          <w:szCs w:val="23"/>
        </w:rPr>
        <w:t xml:space="preserve"> </w:t>
      </w:r>
    </w:p>
    <w:p w14:paraId="2BDB4BEE" w14:textId="584E8132" w:rsidR="004E74BE" w:rsidRPr="0061290F" w:rsidRDefault="00E42BF4" w:rsidP="0061290F">
      <w:pPr>
        <w:spacing w:before="240"/>
        <w:jc w:val="both"/>
        <w:rPr>
          <w:rFonts w:ascii="Verdana" w:eastAsia="Verdana" w:hAnsi="Verdana" w:cs="Verdana"/>
          <w:sz w:val="23"/>
          <w:szCs w:val="23"/>
        </w:rPr>
      </w:pPr>
      <w:r>
        <w:rPr>
          <w:rFonts w:ascii="Verdana" w:eastAsia="Verdana" w:hAnsi="Verdana" w:cs="Verdana"/>
          <w:b/>
          <w:sz w:val="23"/>
          <w:szCs w:val="23"/>
        </w:rPr>
        <w:t xml:space="preserve">Parágrafo 3. </w:t>
      </w:r>
      <w:r>
        <w:rPr>
          <w:rFonts w:ascii="Verdana" w:eastAsia="Verdana" w:hAnsi="Verdana" w:cs="Verdana"/>
          <w:sz w:val="23"/>
          <w:szCs w:val="23"/>
        </w:rPr>
        <w:t>La presidencia y la</w:t>
      </w:r>
      <w:r w:rsidR="009400D1">
        <w:rPr>
          <w:rFonts w:ascii="Verdana" w:eastAsia="Verdana" w:hAnsi="Verdana" w:cs="Verdana"/>
          <w:sz w:val="23"/>
          <w:szCs w:val="23"/>
        </w:rPr>
        <w:t xml:space="preserve"> </w:t>
      </w:r>
      <w:r>
        <w:rPr>
          <w:rFonts w:ascii="Verdana" w:eastAsia="Verdana" w:hAnsi="Verdana" w:cs="Verdana"/>
          <w:sz w:val="23"/>
          <w:szCs w:val="23"/>
        </w:rPr>
        <w:t>secretaría técnica del Comité Nacional Intersectorial Técnica del Programa Nacional de Esterilización Quirúrgica de Gatos y Perros será sometida a votación por sus miembros</w:t>
      </w:r>
      <w:r w:rsidR="009400D1">
        <w:rPr>
          <w:rFonts w:ascii="Verdana" w:eastAsia="Verdana" w:hAnsi="Verdana" w:cs="Verdana"/>
          <w:sz w:val="23"/>
          <w:szCs w:val="23"/>
        </w:rPr>
        <w:t xml:space="preserve">, </w:t>
      </w:r>
      <w:r>
        <w:rPr>
          <w:rFonts w:ascii="Verdana" w:eastAsia="Verdana" w:hAnsi="Verdana" w:cs="Verdana"/>
          <w:sz w:val="23"/>
          <w:szCs w:val="23"/>
        </w:rPr>
        <w:t>una vez esté conformada. Los cronogramas de sesiones de reunión, su reglamento, funciones y el plan de trabajo anual serán elaborados de manera conjunta por sus miembros</w:t>
      </w:r>
      <w:r w:rsidR="0061290F">
        <w:rPr>
          <w:rFonts w:ascii="Verdana" w:eastAsia="Verdana" w:hAnsi="Verdana" w:cs="Verdana"/>
          <w:sz w:val="23"/>
          <w:szCs w:val="23"/>
        </w:rPr>
        <w:t>.</w:t>
      </w:r>
      <w:r>
        <w:rPr>
          <w:rFonts w:ascii="Verdana" w:eastAsia="Verdana" w:hAnsi="Verdana" w:cs="Verdana"/>
          <w:sz w:val="23"/>
          <w:szCs w:val="23"/>
        </w:rPr>
        <w:t xml:space="preserve"> </w:t>
      </w:r>
    </w:p>
    <w:p w14:paraId="755F665F" w14:textId="77777777" w:rsidR="004E74BE" w:rsidRDefault="004E74BE">
      <w:pPr>
        <w:jc w:val="center"/>
        <w:rPr>
          <w:rFonts w:ascii="Verdana" w:eastAsia="Verdana" w:hAnsi="Verdana" w:cs="Verdana"/>
          <w:b/>
          <w:sz w:val="23"/>
          <w:szCs w:val="23"/>
        </w:rPr>
      </w:pPr>
    </w:p>
    <w:p w14:paraId="00000094"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CAPÍTULO III</w:t>
      </w:r>
    </w:p>
    <w:p w14:paraId="00000095" w14:textId="75D06726" w:rsidR="008C46C9" w:rsidRDefault="00E42BF4">
      <w:pPr>
        <w:jc w:val="center"/>
        <w:rPr>
          <w:rFonts w:ascii="Verdana" w:eastAsia="Verdana" w:hAnsi="Verdana" w:cs="Verdana"/>
          <w:b/>
          <w:sz w:val="23"/>
          <w:szCs w:val="23"/>
        </w:rPr>
      </w:pPr>
      <w:r>
        <w:rPr>
          <w:rFonts w:ascii="Verdana" w:eastAsia="Verdana" w:hAnsi="Verdana" w:cs="Verdana"/>
          <w:b/>
          <w:sz w:val="23"/>
          <w:szCs w:val="23"/>
        </w:rPr>
        <w:t>LINEAMIENTOS DEL PROGRAMA</w:t>
      </w:r>
    </w:p>
    <w:p w14:paraId="00000096" w14:textId="77777777" w:rsidR="008C46C9" w:rsidRDefault="008C46C9">
      <w:pPr>
        <w:jc w:val="both"/>
        <w:rPr>
          <w:rFonts w:ascii="Verdana" w:eastAsia="Verdana" w:hAnsi="Verdana" w:cs="Verdana"/>
          <w:b/>
          <w:sz w:val="23"/>
          <w:szCs w:val="23"/>
        </w:rPr>
      </w:pPr>
    </w:p>
    <w:p w14:paraId="00000097" w14:textId="6336CF3F" w:rsidR="008C46C9" w:rsidRDefault="00E42BF4">
      <w:pPr>
        <w:jc w:val="both"/>
        <w:rPr>
          <w:rFonts w:ascii="Verdana" w:eastAsia="Verdana" w:hAnsi="Verdana" w:cs="Verdana"/>
          <w:sz w:val="23"/>
          <w:szCs w:val="23"/>
        </w:rPr>
      </w:pPr>
      <w:r>
        <w:rPr>
          <w:rFonts w:ascii="Verdana" w:eastAsia="Verdana" w:hAnsi="Verdana" w:cs="Verdana"/>
          <w:b/>
          <w:sz w:val="23"/>
          <w:szCs w:val="23"/>
        </w:rPr>
        <w:t xml:space="preserve">Artículo 6. Procedimientos de Esterilización Quirúrgica. </w:t>
      </w:r>
      <w:r>
        <w:rPr>
          <w:rFonts w:ascii="Verdana" w:eastAsia="Verdana" w:hAnsi="Verdana" w:cs="Verdana"/>
          <w:sz w:val="23"/>
          <w:szCs w:val="23"/>
        </w:rPr>
        <w:t xml:space="preserve">La esterilización quirúrgica consiste en la orquiectomía (ORQ) para los machos perros y gatos, y en la </w:t>
      </w:r>
      <w:proofErr w:type="spellStart"/>
      <w:r>
        <w:rPr>
          <w:rFonts w:ascii="Verdana" w:eastAsia="Verdana" w:hAnsi="Verdana" w:cs="Verdana"/>
          <w:sz w:val="23"/>
          <w:szCs w:val="23"/>
        </w:rPr>
        <w:t>ovariohisterectomía</w:t>
      </w:r>
      <w:proofErr w:type="spellEnd"/>
      <w:r>
        <w:rPr>
          <w:rFonts w:ascii="Verdana" w:eastAsia="Verdana" w:hAnsi="Verdana" w:cs="Verdana"/>
          <w:sz w:val="23"/>
          <w:szCs w:val="23"/>
        </w:rPr>
        <w:t xml:space="preserve"> (OVH) para las perras y gatas. La intervención debe realizarse exclusivamente por un profesional en medicina veterinaria o medicina veterinaria y zootecnia que cuente con matrícula profesional vigente </w:t>
      </w:r>
      <w:r w:rsidR="0061290F">
        <w:rPr>
          <w:rFonts w:ascii="Verdana" w:eastAsia="Verdana" w:hAnsi="Verdana" w:cs="Verdana"/>
          <w:sz w:val="23"/>
          <w:szCs w:val="23"/>
        </w:rPr>
        <w:t xml:space="preserve">expedida por el </w:t>
      </w:r>
      <w:r>
        <w:rPr>
          <w:rFonts w:ascii="Verdana" w:eastAsia="Verdana" w:hAnsi="Verdana" w:cs="Verdana"/>
          <w:sz w:val="23"/>
          <w:szCs w:val="23"/>
        </w:rPr>
        <w:t>Consejo Profesional de Medicina Veterinaria y Zootecnia de Colombia, y no tenga sanciones activas.</w:t>
      </w:r>
    </w:p>
    <w:p w14:paraId="00000098" w14:textId="77777777" w:rsidR="008C46C9" w:rsidRDefault="008C46C9">
      <w:pPr>
        <w:jc w:val="both"/>
        <w:rPr>
          <w:rFonts w:ascii="Verdana" w:eastAsia="Verdana" w:hAnsi="Verdana" w:cs="Verdana"/>
          <w:sz w:val="23"/>
          <w:szCs w:val="23"/>
        </w:rPr>
      </w:pPr>
    </w:p>
    <w:p w14:paraId="0000009A" w14:textId="4DB0F4A0" w:rsidR="008C46C9" w:rsidRDefault="00E42BF4">
      <w:pPr>
        <w:jc w:val="both"/>
        <w:rPr>
          <w:rFonts w:ascii="Verdana" w:eastAsia="Verdana" w:hAnsi="Verdana" w:cs="Verdana"/>
          <w:sz w:val="23"/>
          <w:szCs w:val="23"/>
        </w:rPr>
      </w:pPr>
      <w:r>
        <w:rPr>
          <w:rFonts w:ascii="Verdana" w:eastAsia="Verdana" w:hAnsi="Verdana" w:cs="Verdana"/>
          <w:b/>
          <w:sz w:val="23"/>
          <w:szCs w:val="23"/>
        </w:rPr>
        <w:t xml:space="preserve">Parágrafo. </w:t>
      </w:r>
      <w:r>
        <w:rPr>
          <w:rFonts w:ascii="Verdana" w:eastAsia="Verdana" w:hAnsi="Verdana" w:cs="Verdana"/>
          <w:sz w:val="23"/>
          <w:szCs w:val="23"/>
        </w:rPr>
        <w:t>El programa de esterilización de perros y gatos prestará especial atención a las poblaciones de gatos y perros sin hogar y ferales</w:t>
      </w:r>
      <w:r w:rsidR="00EB53FA">
        <w:rPr>
          <w:rFonts w:ascii="Verdana" w:eastAsia="Verdana" w:hAnsi="Verdana" w:cs="Verdana"/>
          <w:sz w:val="23"/>
          <w:szCs w:val="23"/>
        </w:rPr>
        <w:t xml:space="preserve">. Para los machos ferales se podrá tener en cuenta la técnica quirúrgica de vasectomía (VSC). </w:t>
      </w:r>
    </w:p>
    <w:p w14:paraId="3F48B7E9" w14:textId="77777777" w:rsidR="00EB53FA" w:rsidRDefault="00EB53FA">
      <w:pPr>
        <w:jc w:val="both"/>
        <w:rPr>
          <w:rFonts w:ascii="Verdana" w:eastAsia="Verdana" w:hAnsi="Verdana" w:cs="Verdana"/>
          <w:sz w:val="23"/>
          <w:szCs w:val="23"/>
        </w:rPr>
      </w:pPr>
    </w:p>
    <w:p w14:paraId="36E1EA6E" w14:textId="54A24C33" w:rsidR="0061290F" w:rsidRDefault="00E42BF4">
      <w:pPr>
        <w:jc w:val="both"/>
        <w:rPr>
          <w:rFonts w:ascii="Verdana" w:eastAsia="Verdana" w:hAnsi="Verdana" w:cs="Verdana"/>
          <w:sz w:val="23"/>
          <w:szCs w:val="23"/>
        </w:rPr>
      </w:pPr>
      <w:r>
        <w:rPr>
          <w:rFonts w:ascii="Verdana" w:eastAsia="Verdana" w:hAnsi="Verdana" w:cs="Verdana"/>
          <w:b/>
          <w:sz w:val="23"/>
          <w:szCs w:val="23"/>
        </w:rPr>
        <w:t xml:space="preserve">Artículo 7. De las Jornadas de Esterilización. </w:t>
      </w:r>
      <w:r>
        <w:rPr>
          <w:rFonts w:ascii="Verdana" w:eastAsia="Verdana" w:hAnsi="Verdana" w:cs="Verdana"/>
          <w:sz w:val="23"/>
          <w:szCs w:val="23"/>
        </w:rPr>
        <w:t xml:space="preserve">El Programa Nacional de Esterilización Quirúrgica de Gatos y Perros se implementará </w:t>
      </w:r>
      <w:r w:rsidR="0061290F">
        <w:rPr>
          <w:rFonts w:ascii="Verdana" w:eastAsia="Verdana" w:hAnsi="Verdana" w:cs="Verdana"/>
          <w:sz w:val="23"/>
          <w:szCs w:val="23"/>
        </w:rPr>
        <w:t xml:space="preserve">por las entidades territoriales, quienes a partir de contratos, convenios o cualquier otra modalidad de contratación estatal podrán ejecutar las jornadas de esterilización objeto de las presente disposición, bajo los </w:t>
      </w:r>
      <w:r w:rsidR="005F3BDD">
        <w:rPr>
          <w:rFonts w:ascii="Verdana" w:eastAsia="Verdana" w:hAnsi="Verdana" w:cs="Verdana"/>
          <w:sz w:val="23"/>
          <w:szCs w:val="23"/>
        </w:rPr>
        <w:t>lineamientos</w:t>
      </w:r>
      <w:r w:rsidR="00190E20">
        <w:rPr>
          <w:rFonts w:ascii="Verdana" w:eastAsia="Verdana" w:hAnsi="Verdana" w:cs="Verdana"/>
          <w:sz w:val="23"/>
          <w:szCs w:val="23"/>
        </w:rPr>
        <w:t xml:space="preserve"> adoptados en el la presente resolución</w:t>
      </w:r>
      <w:r w:rsidR="005F3BDD">
        <w:rPr>
          <w:rFonts w:ascii="Verdana" w:eastAsia="Verdana" w:hAnsi="Verdana" w:cs="Verdana"/>
          <w:sz w:val="23"/>
          <w:szCs w:val="23"/>
        </w:rPr>
        <w:t>.</w:t>
      </w:r>
    </w:p>
    <w:p w14:paraId="6BB03175" w14:textId="77777777" w:rsidR="00EB53FA" w:rsidRDefault="00EB53FA">
      <w:pPr>
        <w:jc w:val="both"/>
        <w:rPr>
          <w:rFonts w:ascii="Verdana" w:eastAsia="Verdana" w:hAnsi="Verdana" w:cs="Verdana"/>
          <w:sz w:val="23"/>
          <w:szCs w:val="23"/>
        </w:rPr>
      </w:pPr>
    </w:p>
    <w:p w14:paraId="0000009C" w14:textId="3DD4B509" w:rsidR="008C46C9" w:rsidRDefault="00E42BF4">
      <w:pPr>
        <w:pBdr>
          <w:top w:val="nil"/>
          <w:left w:val="nil"/>
          <w:bottom w:val="nil"/>
          <w:right w:val="nil"/>
          <w:between w:val="nil"/>
        </w:pBdr>
        <w:jc w:val="both"/>
        <w:rPr>
          <w:rFonts w:ascii="Verdana" w:eastAsia="Verdana" w:hAnsi="Verdana" w:cs="Verdana"/>
          <w:color w:val="000000"/>
          <w:sz w:val="23"/>
          <w:szCs w:val="23"/>
        </w:rPr>
      </w:pPr>
      <w:bookmarkStart w:id="2" w:name="OLE_LINK1"/>
      <w:bookmarkStart w:id="3" w:name="OLE_LINK2"/>
      <w:r>
        <w:rPr>
          <w:rFonts w:ascii="Verdana" w:eastAsia="Verdana" w:hAnsi="Verdana" w:cs="Verdana"/>
          <w:b/>
          <w:color w:val="000000"/>
          <w:sz w:val="23"/>
          <w:szCs w:val="23"/>
        </w:rPr>
        <w:t>7.1 Fase I</w:t>
      </w:r>
      <w:r w:rsidR="00E508EA">
        <w:rPr>
          <w:rFonts w:ascii="Verdana" w:eastAsia="Verdana" w:hAnsi="Verdana" w:cs="Verdana"/>
          <w:b/>
          <w:color w:val="000000"/>
          <w:sz w:val="23"/>
          <w:szCs w:val="23"/>
        </w:rPr>
        <w:t>. Preoperatoria.</w:t>
      </w:r>
      <w:r>
        <w:rPr>
          <w:rFonts w:ascii="Verdana" w:eastAsia="Verdana" w:hAnsi="Verdana" w:cs="Verdana"/>
          <w:b/>
          <w:color w:val="000000"/>
          <w:sz w:val="23"/>
          <w:szCs w:val="23"/>
        </w:rPr>
        <w:t xml:space="preserve"> </w:t>
      </w:r>
      <w:r>
        <w:rPr>
          <w:rFonts w:ascii="Verdana" w:eastAsia="Verdana" w:hAnsi="Verdana" w:cs="Verdana"/>
          <w:color w:val="000000"/>
          <w:sz w:val="23"/>
          <w:szCs w:val="23"/>
        </w:rPr>
        <w:t xml:space="preserve">Comprende la priorización poblacional, la </w:t>
      </w:r>
      <w:r w:rsidR="0061290F">
        <w:rPr>
          <w:rFonts w:ascii="Verdana" w:eastAsia="Verdana" w:hAnsi="Verdana" w:cs="Verdana"/>
          <w:color w:val="000000"/>
          <w:sz w:val="23"/>
          <w:szCs w:val="23"/>
        </w:rPr>
        <w:t xml:space="preserve">articulación </w:t>
      </w:r>
      <w:r>
        <w:rPr>
          <w:rFonts w:ascii="Verdana" w:eastAsia="Verdana" w:hAnsi="Verdana" w:cs="Verdana"/>
          <w:color w:val="000000"/>
          <w:sz w:val="23"/>
          <w:szCs w:val="23"/>
        </w:rPr>
        <w:t xml:space="preserve">institucional y comunitaria, la definición del cronograma operativo, el registro e inscripción de beneficiarios, la modalidad de </w:t>
      </w:r>
      <w:r>
        <w:rPr>
          <w:rFonts w:ascii="Verdana" w:eastAsia="Verdana" w:hAnsi="Verdana" w:cs="Verdana"/>
          <w:color w:val="000000"/>
          <w:sz w:val="23"/>
          <w:szCs w:val="23"/>
        </w:rPr>
        <w:lastRenderedPageBreak/>
        <w:t>contratación y la convocatoria ciudadana, conforme a los procedimientos definidos en los lineamientos técnicos</w:t>
      </w:r>
      <w:r w:rsidR="00474AE0">
        <w:rPr>
          <w:rFonts w:ascii="Verdana" w:eastAsia="Verdana" w:hAnsi="Verdana" w:cs="Verdana"/>
          <w:color w:val="000000"/>
          <w:sz w:val="23"/>
          <w:szCs w:val="23"/>
        </w:rPr>
        <w:t xml:space="preserve"> anexos a</w:t>
      </w:r>
      <w:ins w:id="4" w:author="Angela Paola Alba Muñoz" w:date="2025-11-10T08:04:00Z">
        <w:r w:rsidR="001E34ED">
          <w:rPr>
            <w:rFonts w:ascii="Verdana" w:eastAsia="Verdana" w:hAnsi="Verdana" w:cs="Verdana"/>
            <w:color w:val="000000"/>
            <w:sz w:val="23"/>
            <w:szCs w:val="23"/>
          </w:rPr>
          <w:t xml:space="preserve"> </w:t>
        </w:r>
      </w:ins>
      <w:r w:rsidR="00474AE0">
        <w:rPr>
          <w:rFonts w:ascii="Verdana" w:eastAsia="Verdana" w:hAnsi="Verdana" w:cs="Verdana"/>
          <w:color w:val="000000"/>
          <w:sz w:val="23"/>
          <w:szCs w:val="23"/>
        </w:rPr>
        <w:t>l</w:t>
      </w:r>
      <w:r w:rsidR="001E34ED">
        <w:rPr>
          <w:rFonts w:ascii="Verdana" w:eastAsia="Verdana" w:hAnsi="Verdana" w:cs="Verdana"/>
          <w:color w:val="000000"/>
          <w:sz w:val="23"/>
          <w:szCs w:val="23"/>
        </w:rPr>
        <w:t>a</w:t>
      </w:r>
      <w:r w:rsidR="00474AE0">
        <w:rPr>
          <w:rFonts w:ascii="Verdana" w:eastAsia="Verdana" w:hAnsi="Verdana" w:cs="Verdana"/>
          <w:color w:val="000000"/>
          <w:sz w:val="23"/>
          <w:szCs w:val="23"/>
        </w:rPr>
        <w:t xml:space="preserve"> presente </w:t>
      </w:r>
      <w:r w:rsidR="001E34ED">
        <w:rPr>
          <w:rFonts w:ascii="Verdana" w:eastAsia="Verdana" w:hAnsi="Verdana" w:cs="Verdana"/>
          <w:color w:val="000000"/>
          <w:sz w:val="23"/>
          <w:szCs w:val="23"/>
        </w:rPr>
        <w:t>resolución</w:t>
      </w:r>
      <w:r>
        <w:rPr>
          <w:rFonts w:ascii="Verdana" w:eastAsia="Verdana" w:hAnsi="Verdana" w:cs="Verdana"/>
          <w:color w:val="000000"/>
          <w:sz w:val="23"/>
          <w:szCs w:val="23"/>
        </w:rPr>
        <w:t>.</w:t>
      </w:r>
      <w:r w:rsidR="0061290F">
        <w:rPr>
          <w:rFonts w:ascii="Verdana" w:eastAsia="Verdana" w:hAnsi="Verdana" w:cs="Verdana"/>
          <w:color w:val="000000"/>
          <w:sz w:val="23"/>
          <w:szCs w:val="23"/>
        </w:rPr>
        <w:t xml:space="preserve"> </w:t>
      </w:r>
    </w:p>
    <w:p w14:paraId="3277EA6C" w14:textId="77777777" w:rsidR="007F5D2B" w:rsidRDefault="007F5D2B">
      <w:pPr>
        <w:pBdr>
          <w:top w:val="nil"/>
          <w:left w:val="nil"/>
          <w:bottom w:val="nil"/>
          <w:right w:val="nil"/>
          <w:between w:val="nil"/>
        </w:pBdr>
        <w:jc w:val="both"/>
        <w:rPr>
          <w:rFonts w:ascii="Verdana" w:eastAsia="Verdana" w:hAnsi="Verdana" w:cs="Verdana"/>
          <w:b/>
          <w:color w:val="000000"/>
          <w:sz w:val="23"/>
          <w:szCs w:val="23"/>
        </w:rPr>
      </w:pPr>
    </w:p>
    <w:p w14:paraId="0000009D" w14:textId="5D057E08" w:rsidR="008C46C9" w:rsidRDefault="00E42BF4" w:rsidP="0061290F">
      <w:p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b/>
          <w:color w:val="000000"/>
          <w:sz w:val="23"/>
          <w:szCs w:val="23"/>
        </w:rPr>
        <w:t xml:space="preserve">7.2 Fase II. </w:t>
      </w:r>
      <w:r w:rsidR="00E508EA">
        <w:rPr>
          <w:rFonts w:ascii="Verdana" w:eastAsia="Verdana" w:hAnsi="Verdana" w:cs="Verdana"/>
          <w:b/>
          <w:color w:val="000000"/>
          <w:sz w:val="23"/>
          <w:szCs w:val="23"/>
        </w:rPr>
        <w:t>Intraoperatoria</w:t>
      </w:r>
      <w:r>
        <w:rPr>
          <w:rFonts w:ascii="Verdana" w:eastAsia="Verdana" w:hAnsi="Verdana" w:cs="Verdana"/>
          <w:b/>
          <w:color w:val="000000"/>
          <w:sz w:val="23"/>
          <w:szCs w:val="23"/>
        </w:rPr>
        <w:t xml:space="preserve">. </w:t>
      </w:r>
      <w:r>
        <w:rPr>
          <w:rFonts w:ascii="Verdana" w:eastAsia="Verdana" w:hAnsi="Verdana" w:cs="Verdana"/>
          <w:color w:val="000000"/>
          <w:sz w:val="23"/>
          <w:szCs w:val="23"/>
        </w:rPr>
        <w:t>Incluye la recepción y el registro de animales, la verificación de requisitos clínicos y administrativos, la firma del consentimiento informado, la valoración preoperatoria, la anestesia, la cirugía</w:t>
      </w:r>
      <w:r w:rsidR="00FD782C">
        <w:rPr>
          <w:rFonts w:ascii="Verdana" w:eastAsia="Verdana" w:hAnsi="Verdana" w:cs="Verdana"/>
          <w:color w:val="000000"/>
          <w:sz w:val="23"/>
          <w:szCs w:val="23"/>
        </w:rPr>
        <w:t xml:space="preserve"> y la recuperación anestésica</w:t>
      </w:r>
      <w:r>
        <w:rPr>
          <w:rFonts w:ascii="Verdana" w:eastAsia="Verdana" w:hAnsi="Verdana" w:cs="Verdana"/>
          <w:color w:val="000000"/>
          <w:sz w:val="23"/>
          <w:szCs w:val="23"/>
        </w:rPr>
        <w:t xml:space="preserve">, de acuerdo con las etapas establecidas en </w:t>
      </w:r>
      <w:r w:rsidR="00474AE0">
        <w:rPr>
          <w:rFonts w:ascii="Verdana" w:eastAsia="Verdana" w:hAnsi="Verdana" w:cs="Verdana"/>
          <w:color w:val="000000"/>
          <w:sz w:val="23"/>
          <w:szCs w:val="23"/>
        </w:rPr>
        <w:t xml:space="preserve">los lineamientos técnicos anexos al presente </w:t>
      </w:r>
      <w:r w:rsidR="001E34ED">
        <w:rPr>
          <w:rFonts w:ascii="Verdana" w:eastAsia="Verdana" w:hAnsi="Verdana" w:cs="Verdana"/>
          <w:color w:val="000000"/>
          <w:sz w:val="23"/>
          <w:szCs w:val="23"/>
        </w:rPr>
        <w:t>resolución</w:t>
      </w:r>
      <w:r w:rsidR="00474AE0">
        <w:rPr>
          <w:rFonts w:ascii="Verdana" w:eastAsia="Verdana" w:hAnsi="Verdana" w:cs="Verdana"/>
          <w:color w:val="000000"/>
          <w:sz w:val="23"/>
          <w:szCs w:val="23"/>
        </w:rPr>
        <w:t xml:space="preserve">. </w:t>
      </w:r>
    </w:p>
    <w:p w14:paraId="0000009E" w14:textId="77777777" w:rsidR="008C46C9" w:rsidRDefault="008C46C9">
      <w:pPr>
        <w:pBdr>
          <w:top w:val="nil"/>
          <w:left w:val="nil"/>
          <w:bottom w:val="nil"/>
          <w:right w:val="nil"/>
          <w:between w:val="nil"/>
        </w:pBdr>
        <w:ind w:firstLine="11"/>
        <w:jc w:val="both"/>
        <w:rPr>
          <w:rFonts w:ascii="Verdana" w:eastAsia="Verdana" w:hAnsi="Verdana" w:cs="Verdana"/>
          <w:sz w:val="23"/>
          <w:szCs w:val="23"/>
        </w:rPr>
      </w:pPr>
    </w:p>
    <w:p w14:paraId="0000009F" w14:textId="786D40B5" w:rsidR="008C46C9" w:rsidRDefault="00000000">
      <w:pPr>
        <w:pBdr>
          <w:top w:val="nil"/>
          <w:left w:val="nil"/>
          <w:bottom w:val="nil"/>
          <w:right w:val="nil"/>
          <w:between w:val="nil"/>
        </w:pBdr>
        <w:jc w:val="both"/>
        <w:rPr>
          <w:rFonts w:ascii="Verdana" w:eastAsia="Verdana" w:hAnsi="Verdana" w:cs="Verdana"/>
          <w:color w:val="000000"/>
          <w:sz w:val="23"/>
          <w:szCs w:val="23"/>
        </w:rPr>
      </w:pPr>
      <w:sdt>
        <w:sdtPr>
          <w:tag w:val="goog_rdk_90"/>
          <w:id w:val="1261586469"/>
        </w:sdtPr>
        <w:sdtContent>
          <w:r w:rsidR="00E42BF4">
            <w:rPr>
              <w:rFonts w:ascii="Verdana" w:eastAsia="Verdana" w:hAnsi="Verdana" w:cs="Verdana"/>
              <w:b/>
              <w:color w:val="000000"/>
              <w:sz w:val="23"/>
              <w:szCs w:val="23"/>
            </w:rPr>
            <w:t>7.</w:t>
          </w:r>
          <w:r w:rsidR="00EB53FA">
            <w:rPr>
              <w:rFonts w:ascii="Verdana" w:eastAsia="Verdana" w:hAnsi="Verdana" w:cs="Verdana"/>
              <w:b/>
              <w:color w:val="000000"/>
              <w:sz w:val="23"/>
              <w:szCs w:val="23"/>
            </w:rPr>
            <w:t xml:space="preserve">3 </w:t>
          </w:r>
        </w:sdtContent>
      </w:sdt>
      <w:r w:rsidR="00E42BF4">
        <w:rPr>
          <w:rFonts w:ascii="Verdana" w:eastAsia="Verdana" w:hAnsi="Verdana" w:cs="Verdana"/>
          <w:b/>
          <w:color w:val="000000"/>
          <w:sz w:val="23"/>
          <w:szCs w:val="23"/>
        </w:rPr>
        <w:t>Fase III.</w:t>
      </w:r>
      <w:r w:rsidR="00E508EA">
        <w:rPr>
          <w:rFonts w:ascii="Verdana" w:eastAsia="Verdana" w:hAnsi="Verdana" w:cs="Verdana"/>
          <w:b/>
          <w:color w:val="000000"/>
          <w:sz w:val="23"/>
          <w:szCs w:val="23"/>
        </w:rPr>
        <w:t xml:space="preserve"> Postoperatoria</w:t>
      </w:r>
      <w:r w:rsidR="00E42BF4">
        <w:rPr>
          <w:rFonts w:ascii="Verdana" w:eastAsia="Verdana" w:hAnsi="Verdana" w:cs="Verdana"/>
          <w:b/>
          <w:color w:val="000000"/>
          <w:sz w:val="23"/>
          <w:szCs w:val="23"/>
        </w:rPr>
        <w:t xml:space="preserve">. </w:t>
      </w:r>
      <w:r w:rsidR="00E42BF4">
        <w:rPr>
          <w:rFonts w:ascii="Verdana" w:eastAsia="Verdana" w:hAnsi="Verdana" w:cs="Verdana"/>
          <w:color w:val="000000"/>
          <w:sz w:val="23"/>
          <w:szCs w:val="23"/>
        </w:rPr>
        <w:t xml:space="preserve">Comprende la observación, manejo analgésico, registro de eventos adversos, </w:t>
      </w:r>
      <w:r w:rsidR="00D958DD">
        <w:rPr>
          <w:rFonts w:ascii="Verdana" w:eastAsia="Verdana" w:hAnsi="Verdana" w:cs="Verdana"/>
          <w:color w:val="000000"/>
          <w:sz w:val="23"/>
          <w:szCs w:val="23"/>
        </w:rPr>
        <w:t xml:space="preserve">registro de uso de medicamentos de control especial, </w:t>
      </w:r>
      <w:r w:rsidR="00E42BF4">
        <w:rPr>
          <w:rFonts w:ascii="Verdana" w:eastAsia="Verdana" w:hAnsi="Verdana" w:cs="Verdana"/>
          <w:color w:val="000000"/>
          <w:sz w:val="23"/>
          <w:szCs w:val="23"/>
        </w:rPr>
        <w:t xml:space="preserve">disposición de residuos y trazabilidad de los casos atendidos, en </w:t>
      </w:r>
      <w:r w:rsidR="00474AE0">
        <w:rPr>
          <w:rFonts w:ascii="Verdana" w:eastAsia="Verdana" w:hAnsi="Verdana" w:cs="Verdana"/>
          <w:color w:val="000000"/>
          <w:sz w:val="23"/>
          <w:szCs w:val="23"/>
        </w:rPr>
        <w:t>los</w:t>
      </w:r>
      <w:r w:rsidR="00FD782C">
        <w:rPr>
          <w:rFonts w:ascii="Verdana" w:eastAsia="Verdana" w:hAnsi="Verdana" w:cs="Verdana"/>
          <w:color w:val="000000"/>
          <w:sz w:val="23"/>
          <w:szCs w:val="23"/>
        </w:rPr>
        <w:t xml:space="preserve"> términos establecidos en los</w:t>
      </w:r>
      <w:r w:rsidR="00474AE0">
        <w:rPr>
          <w:rFonts w:ascii="Verdana" w:eastAsia="Verdana" w:hAnsi="Verdana" w:cs="Verdana"/>
          <w:color w:val="000000"/>
          <w:sz w:val="23"/>
          <w:szCs w:val="23"/>
        </w:rPr>
        <w:t xml:space="preserve"> lineamientos técnicos anexos al presente </w:t>
      </w:r>
      <w:r w:rsidR="001E34ED">
        <w:rPr>
          <w:rFonts w:ascii="Verdana" w:eastAsia="Verdana" w:hAnsi="Verdana" w:cs="Verdana"/>
          <w:color w:val="000000"/>
          <w:sz w:val="23"/>
          <w:szCs w:val="23"/>
        </w:rPr>
        <w:t>resolución</w:t>
      </w:r>
      <w:r w:rsidR="00474AE0">
        <w:rPr>
          <w:rFonts w:ascii="Verdana" w:eastAsia="Verdana" w:hAnsi="Verdana" w:cs="Verdana"/>
          <w:color w:val="000000"/>
          <w:sz w:val="23"/>
          <w:szCs w:val="23"/>
        </w:rPr>
        <w:t>.</w:t>
      </w:r>
    </w:p>
    <w:bookmarkEnd w:id="2"/>
    <w:bookmarkEnd w:id="3"/>
    <w:p w14:paraId="000000A0" w14:textId="77777777" w:rsidR="008C46C9" w:rsidRDefault="00E42BF4">
      <w:pPr>
        <w:pBdr>
          <w:top w:val="nil"/>
          <w:left w:val="nil"/>
          <w:bottom w:val="nil"/>
          <w:right w:val="nil"/>
          <w:between w:val="nil"/>
        </w:pBdr>
        <w:jc w:val="both"/>
        <w:rPr>
          <w:rFonts w:ascii="Verdana" w:eastAsia="Verdana" w:hAnsi="Verdana" w:cs="Verdana"/>
          <w:b/>
          <w:color w:val="000000"/>
          <w:sz w:val="23"/>
          <w:szCs w:val="23"/>
        </w:rPr>
      </w:pPr>
      <w:r>
        <w:rPr>
          <w:rFonts w:ascii="Verdana" w:eastAsia="Verdana" w:hAnsi="Verdana" w:cs="Verdana"/>
          <w:b/>
          <w:color w:val="000000"/>
          <w:sz w:val="23"/>
          <w:szCs w:val="23"/>
        </w:rPr>
        <w:tab/>
      </w:r>
    </w:p>
    <w:p w14:paraId="4B8A0251" w14:textId="07E88657" w:rsidR="005F3BDD" w:rsidRDefault="00E42BF4">
      <w:pPr>
        <w:jc w:val="both"/>
        <w:rPr>
          <w:rFonts w:ascii="Verdana" w:eastAsia="Verdana" w:hAnsi="Verdana" w:cs="Verdana"/>
          <w:sz w:val="23"/>
          <w:szCs w:val="23"/>
        </w:rPr>
      </w:pPr>
      <w:r>
        <w:rPr>
          <w:rFonts w:ascii="Verdana" w:eastAsia="Verdana" w:hAnsi="Verdana" w:cs="Verdana"/>
          <w:b/>
          <w:sz w:val="23"/>
          <w:szCs w:val="23"/>
        </w:rPr>
        <w:t>Parágrafo 1.</w:t>
      </w:r>
      <w:r>
        <w:rPr>
          <w:rFonts w:ascii="Verdana" w:eastAsia="Verdana" w:hAnsi="Verdana" w:cs="Verdana"/>
          <w:sz w:val="23"/>
          <w:szCs w:val="23"/>
        </w:rPr>
        <w:t xml:space="preserve"> </w:t>
      </w:r>
      <w:r w:rsidR="005F3BDD">
        <w:rPr>
          <w:rFonts w:ascii="Verdana" w:eastAsia="Verdana" w:hAnsi="Verdana" w:cs="Verdana"/>
          <w:sz w:val="23"/>
          <w:szCs w:val="23"/>
        </w:rPr>
        <w:t>Los lineamientos anexos a</w:t>
      </w:r>
      <w:r w:rsidR="001E34ED">
        <w:rPr>
          <w:rFonts w:ascii="Verdana" w:eastAsia="Verdana" w:hAnsi="Verdana" w:cs="Verdana"/>
          <w:sz w:val="23"/>
          <w:szCs w:val="23"/>
        </w:rPr>
        <w:t xml:space="preserve"> </w:t>
      </w:r>
      <w:r w:rsidR="005F3BDD">
        <w:rPr>
          <w:rFonts w:ascii="Verdana" w:eastAsia="Verdana" w:hAnsi="Verdana" w:cs="Verdana"/>
          <w:sz w:val="23"/>
          <w:szCs w:val="23"/>
        </w:rPr>
        <w:t>l</w:t>
      </w:r>
      <w:r w:rsidR="001E34ED">
        <w:rPr>
          <w:rFonts w:ascii="Verdana" w:eastAsia="Verdana" w:hAnsi="Verdana" w:cs="Verdana"/>
          <w:sz w:val="23"/>
          <w:szCs w:val="23"/>
        </w:rPr>
        <w:t>a</w:t>
      </w:r>
      <w:r w:rsidR="005F3BDD">
        <w:rPr>
          <w:rFonts w:ascii="Verdana" w:eastAsia="Verdana" w:hAnsi="Verdana" w:cs="Verdana"/>
          <w:sz w:val="23"/>
          <w:szCs w:val="23"/>
        </w:rPr>
        <w:t xml:space="preserve"> presente </w:t>
      </w:r>
      <w:r w:rsidR="001E34ED">
        <w:rPr>
          <w:rFonts w:ascii="Verdana" w:eastAsia="Verdana" w:hAnsi="Verdana" w:cs="Verdana"/>
          <w:sz w:val="23"/>
          <w:szCs w:val="23"/>
        </w:rPr>
        <w:t xml:space="preserve">resolución </w:t>
      </w:r>
      <w:r w:rsidR="005F3BDD">
        <w:rPr>
          <w:rFonts w:ascii="Verdana" w:eastAsia="Verdana" w:hAnsi="Verdana" w:cs="Verdana"/>
          <w:sz w:val="23"/>
          <w:szCs w:val="23"/>
        </w:rPr>
        <w:t>son una guía para el desarrollo de las jornadas de las que trata el Programa Nacional de Esterilización Quirúrgica de Gatos y Perros</w:t>
      </w:r>
      <w:r w:rsidR="00431E51">
        <w:rPr>
          <w:rFonts w:ascii="Verdana" w:eastAsia="Verdana" w:hAnsi="Verdana" w:cs="Verdana"/>
          <w:sz w:val="23"/>
          <w:szCs w:val="23"/>
        </w:rPr>
        <w:t>. No obstante, los mismos deben ser interpretados de acuerdo a la práctica del profesional que los aplique.</w:t>
      </w:r>
    </w:p>
    <w:p w14:paraId="588BC903" w14:textId="77777777" w:rsidR="005F3BDD" w:rsidRDefault="005F3BDD">
      <w:pPr>
        <w:jc w:val="both"/>
        <w:rPr>
          <w:rFonts w:ascii="Verdana" w:eastAsia="Verdana" w:hAnsi="Verdana" w:cs="Verdana"/>
          <w:sz w:val="23"/>
          <w:szCs w:val="23"/>
        </w:rPr>
      </w:pPr>
    </w:p>
    <w:p w14:paraId="000000A1" w14:textId="02643D16" w:rsidR="008C46C9" w:rsidRDefault="00431E51">
      <w:pPr>
        <w:jc w:val="both"/>
        <w:rPr>
          <w:rFonts w:ascii="Verdana" w:eastAsia="Verdana" w:hAnsi="Verdana" w:cs="Verdana"/>
          <w:sz w:val="23"/>
          <w:szCs w:val="23"/>
        </w:rPr>
      </w:pPr>
      <w:r>
        <w:rPr>
          <w:rFonts w:ascii="Verdana" w:eastAsia="Verdana" w:hAnsi="Verdana" w:cs="Verdana"/>
          <w:b/>
          <w:sz w:val="23"/>
          <w:szCs w:val="23"/>
        </w:rPr>
        <w:t>Parágrafo 2.</w:t>
      </w:r>
      <w:r>
        <w:rPr>
          <w:rFonts w:ascii="Verdana" w:eastAsia="Verdana" w:hAnsi="Verdana" w:cs="Verdana"/>
          <w:sz w:val="23"/>
          <w:szCs w:val="23"/>
        </w:rPr>
        <w:t xml:space="preserve"> </w:t>
      </w:r>
      <w:r w:rsidR="00E42BF4">
        <w:rPr>
          <w:rFonts w:ascii="Verdana" w:eastAsia="Verdana" w:hAnsi="Verdana" w:cs="Verdana"/>
          <w:sz w:val="23"/>
          <w:szCs w:val="23"/>
        </w:rPr>
        <w:t>Las entidades territoriales deberán consolidar y custodiar la información técnica, administrativa y sanitaria derivada de cada jornada, garantizando su trazabilidad, integridad y respaldo documental. Esta información incluirá</w:t>
      </w:r>
      <w:r w:rsidR="00EB53FA">
        <w:rPr>
          <w:rFonts w:ascii="Verdana" w:eastAsia="Verdana" w:hAnsi="Verdana" w:cs="Verdana"/>
          <w:sz w:val="23"/>
          <w:szCs w:val="23"/>
        </w:rPr>
        <w:t>,</w:t>
      </w:r>
      <w:r w:rsidR="00E42BF4">
        <w:rPr>
          <w:rFonts w:ascii="Verdana" w:eastAsia="Verdana" w:hAnsi="Verdana" w:cs="Verdana"/>
          <w:sz w:val="23"/>
          <w:szCs w:val="23"/>
        </w:rPr>
        <w:t xml:space="preserve"> como mínimo</w:t>
      </w:r>
      <w:r w:rsidR="00EB53FA">
        <w:rPr>
          <w:rFonts w:ascii="Verdana" w:eastAsia="Verdana" w:hAnsi="Verdana" w:cs="Verdana"/>
          <w:sz w:val="23"/>
          <w:szCs w:val="23"/>
        </w:rPr>
        <w:t xml:space="preserve">: </w:t>
      </w:r>
      <w:r w:rsidR="00E42BF4">
        <w:rPr>
          <w:rFonts w:ascii="Verdana" w:eastAsia="Verdana" w:hAnsi="Verdana" w:cs="Verdana"/>
          <w:sz w:val="23"/>
          <w:szCs w:val="23"/>
        </w:rPr>
        <w:t>el registro clínico individual de los animales intervenidos, los listados de tutores o responsables, los reportes de eventos adversos y los informes de disposición final de residuos.</w:t>
      </w:r>
    </w:p>
    <w:p w14:paraId="000000A2" w14:textId="77777777" w:rsidR="008C46C9" w:rsidRDefault="008C46C9">
      <w:pPr>
        <w:jc w:val="both"/>
        <w:rPr>
          <w:rFonts w:ascii="Verdana" w:eastAsia="Verdana" w:hAnsi="Verdana" w:cs="Verdana"/>
          <w:sz w:val="23"/>
          <w:szCs w:val="23"/>
        </w:rPr>
      </w:pPr>
    </w:p>
    <w:p w14:paraId="000000A3" w14:textId="368ABDFD" w:rsidR="008C46C9" w:rsidRDefault="00E42BF4">
      <w:pPr>
        <w:jc w:val="both"/>
        <w:rPr>
          <w:rFonts w:ascii="Verdana" w:eastAsia="Verdana" w:hAnsi="Verdana" w:cs="Verdana"/>
          <w:sz w:val="23"/>
          <w:szCs w:val="23"/>
        </w:rPr>
      </w:pPr>
      <w:r>
        <w:rPr>
          <w:rFonts w:ascii="Verdana" w:eastAsia="Verdana" w:hAnsi="Verdana" w:cs="Verdana"/>
          <w:b/>
          <w:sz w:val="23"/>
          <w:szCs w:val="23"/>
        </w:rPr>
        <w:t xml:space="preserve">Parágrafo </w:t>
      </w:r>
      <w:r w:rsidR="00431E51">
        <w:rPr>
          <w:rFonts w:ascii="Verdana" w:eastAsia="Verdana" w:hAnsi="Verdana" w:cs="Verdana"/>
          <w:b/>
          <w:sz w:val="23"/>
          <w:szCs w:val="23"/>
        </w:rPr>
        <w:t>3</w:t>
      </w:r>
      <w:r>
        <w:rPr>
          <w:rFonts w:ascii="Verdana" w:eastAsia="Verdana" w:hAnsi="Verdana" w:cs="Verdana"/>
          <w:b/>
          <w:sz w:val="23"/>
          <w:szCs w:val="23"/>
        </w:rPr>
        <w:t xml:space="preserve">. </w:t>
      </w:r>
      <w:r>
        <w:rPr>
          <w:rFonts w:ascii="Verdana" w:eastAsia="Verdana" w:hAnsi="Verdana" w:cs="Verdana"/>
          <w:sz w:val="23"/>
          <w:szCs w:val="23"/>
        </w:rPr>
        <w:t xml:space="preserve">Las entidades territoriales y </w:t>
      </w:r>
      <w:sdt>
        <w:sdtPr>
          <w:tag w:val="goog_rdk_93"/>
          <w:id w:val="533936310"/>
        </w:sdtPr>
        <w:sdtContent>
          <w:r>
            <w:rPr>
              <w:rFonts w:ascii="Verdana" w:eastAsia="Verdana" w:hAnsi="Verdana" w:cs="Verdana"/>
              <w:sz w:val="23"/>
              <w:szCs w:val="23"/>
            </w:rPr>
            <w:t xml:space="preserve">los </w:t>
          </w:r>
        </w:sdtContent>
      </w:sdt>
      <w:r>
        <w:rPr>
          <w:rFonts w:ascii="Verdana" w:eastAsia="Verdana" w:hAnsi="Verdana" w:cs="Verdana"/>
          <w:sz w:val="23"/>
          <w:szCs w:val="23"/>
        </w:rPr>
        <w:t xml:space="preserve">operadores deberán asegurar que la convocatoria, registro y atención de los animales se realicen </w:t>
      </w:r>
      <w:sdt>
        <w:sdtPr>
          <w:tag w:val="goog_rdk_94"/>
          <w:id w:val="432981037"/>
          <w:showingPlcHdr/>
        </w:sdtPr>
        <w:sdtContent>
          <w:r w:rsidR="00EB53FA">
            <w:t xml:space="preserve">     </w:t>
          </w:r>
        </w:sdtContent>
      </w:sdt>
      <w:r>
        <w:rPr>
          <w:rFonts w:ascii="Verdana" w:eastAsia="Verdana" w:hAnsi="Verdana" w:cs="Verdana"/>
          <w:sz w:val="23"/>
          <w:szCs w:val="23"/>
        </w:rPr>
        <w:t>masivamente y con amplia cobertura, sin distinción de ubicación geográfica, condición socioeconómica, pertenencia étnica, discapacidad, idioma o cualquier otra circunstancia que limite la participación de tutores o comunidades. Para tal fin, los lineamientos técnicos establecen mecanismos de divulgación accesible, atención diferencial y coordinación con los sectores de participación ciudadana, salud y bienestar social.</w:t>
      </w:r>
    </w:p>
    <w:p w14:paraId="000000A4" w14:textId="77777777" w:rsidR="008C46C9" w:rsidRDefault="008C46C9">
      <w:pPr>
        <w:jc w:val="both"/>
        <w:rPr>
          <w:rFonts w:ascii="Verdana" w:eastAsia="Verdana" w:hAnsi="Verdana" w:cs="Verdana"/>
          <w:sz w:val="23"/>
          <w:szCs w:val="23"/>
        </w:rPr>
      </w:pPr>
    </w:p>
    <w:p w14:paraId="000000A5" w14:textId="3A6181C1" w:rsidR="008C46C9" w:rsidRDefault="00E42BF4">
      <w:pPr>
        <w:jc w:val="both"/>
        <w:rPr>
          <w:rFonts w:ascii="Verdana" w:eastAsia="Verdana" w:hAnsi="Verdana" w:cs="Verdana"/>
          <w:sz w:val="23"/>
          <w:szCs w:val="23"/>
        </w:rPr>
      </w:pPr>
      <w:r>
        <w:rPr>
          <w:rFonts w:ascii="Verdana" w:eastAsia="Verdana" w:hAnsi="Verdana" w:cs="Verdana"/>
          <w:b/>
          <w:sz w:val="23"/>
          <w:szCs w:val="23"/>
        </w:rPr>
        <w:t xml:space="preserve">Parágrafo </w:t>
      </w:r>
      <w:r w:rsidR="00431E51">
        <w:rPr>
          <w:rFonts w:ascii="Verdana" w:eastAsia="Verdana" w:hAnsi="Verdana" w:cs="Verdana"/>
          <w:b/>
          <w:sz w:val="23"/>
          <w:szCs w:val="23"/>
        </w:rPr>
        <w:t>4</w:t>
      </w:r>
      <w:r>
        <w:rPr>
          <w:rFonts w:ascii="Verdana" w:eastAsia="Verdana" w:hAnsi="Verdana" w:cs="Verdana"/>
          <w:b/>
          <w:sz w:val="23"/>
          <w:szCs w:val="23"/>
        </w:rPr>
        <w:t xml:space="preserve">. </w:t>
      </w:r>
      <w:r>
        <w:rPr>
          <w:rFonts w:ascii="Verdana" w:eastAsia="Verdana" w:hAnsi="Verdana" w:cs="Verdana"/>
          <w:sz w:val="23"/>
          <w:szCs w:val="23"/>
        </w:rPr>
        <w:t xml:space="preserve">La ejecución de las jornadas deberá respetar la secuencia técnica de las fases preoperatoria, </w:t>
      </w:r>
      <w:r w:rsidR="001E34ED">
        <w:rPr>
          <w:rFonts w:ascii="Verdana" w:eastAsia="Verdana" w:hAnsi="Verdana" w:cs="Verdana"/>
          <w:sz w:val="23"/>
          <w:szCs w:val="23"/>
        </w:rPr>
        <w:t>intra</w:t>
      </w:r>
      <w:r>
        <w:rPr>
          <w:rFonts w:ascii="Verdana" w:eastAsia="Verdana" w:hAnsi="Verdana" w:cs="Verdana"/>
          <w:sz w:val="23"/>
          <w:szCs w:val="23"/>
        </w:rPr>
        <w:t>operatoria y pos</w:t>
      </w:r>
      <w:r w:rsidR="00431E51">
        <w:rPr>
          <w:rFonts w:ascii="Verdana" w:eastAsia="Verdana" w:hAnsi="Verdana" w:cs="Verdana"/>
          <w:sz w:val="23"/>
          <w:szCs w:val="23"/>
        </w:rPr>
        <w:t>t</w:t>
      </w:r>
      <w:r>
        <w:rPr>
          <w:rFonts w:ascii="Verdana" w:eastAsia="Verdana" w:hAnsi="Verdana" w:cs="Verdana"/>
          <w:sz w:val="23"/>
          <w:szCs w:val="23"/>
        </w:rPr>
        <w:t xml:space="preserve">operatoria descritas en los lineamientos, asegurando que cada una cuente con su respectiva planificación, personal responsable, instrumentos de registro y mecanismos de control. </w:t>
      </w:r>
    </w:p>
    <w:p w14:paraId="000000A6" w14:textId="77777777" w:rsidR="008C46C9" w:rsidRDefault="008C46C9">
      <w:pPr>
        <w:jc w:val="both"/>
        <w:rPr>
          <w:rFonts w:ascii="Verdana" w:eastAsia="Verdana" w:hAnsi="Verdana" w:cs="Verdana"/>
          <w:sz w:val="23"/>
          <w:szCs w:val="23"/>
        </w:rPr>
      </w:pPr>
    </w:p>
    <w:p w14:paraId="6CF14AD0" w14:textId="21695AAE" w:rsidR="00D958DD" w:rsidRDefault="00000000">
      <w:pPr>
        <w:jc w:val="center"/>
      </w:pPr>
      <w:sdt>
        <w:sdtPr>
          <w:tag w:val="goog_rdk_100"/>
          <w:id w:val="-995417310"/>
        </w:sdtPr>
        <w:sdtContent>
          <w:r w:rsidR="00E42BF4">
            <w:rPr>
              <w:rFonts w:ascii="Verdana" w:eastAsia="Verdana" w:hAnsi="Verdana" w:cs="Verdana"/>
              <w:b/>
              <w:sz w:val="23"/>
              <w:szCs w:val="23"/>
            </w:rPr>
            <w:t>CAPÍTULO IV</w:t>
          </w:r>
          <w:sdt>
            <w:sdtPr>
              <w:tag w:val="goog_rdk_99"/>
              <w:id w:val="-696946702"/>
            </w:sdtPr>
            <w:sdtContent/>
          </w:sdt>
        </w:sdtContent>
      </w:sdt>
      <w:sdt>
        <w:sdtPr>
          <w:tag w:val="goog_rdk_101"/>
          <w:id w:val="1811448499"/>
          <w:showingPlcHdr/>
        </w:sdtPr>
        <w:sdtContent>
          <w:r w:rsidR="008F084C">
            <w:t xml:space="preserve">     </w:t>
          </w:r>
        </w:sdtContent>
      </w:sdt>
    </w:p>
    <w:p w14:paraId="061C72FA" w14:textId="77777777" w:rsidR="008F084C" w:rsidRDefault="008F084C">
      <w:pPr>
        <w:jc w:val="center"/>
        <w:rPr>
          <w:rFonts w:ascii="Verdana" w:eastAsia="Verdana" w:hAnsi="Verdana" w:cs="Verdana"/>
          <w:b/>
          <w:sz w:val="23"/>
          <w:szCs w:val="23"/>
        </w:rPr>
      </w:pPr>
    </w:p>
    <w:p w14:paraId="000000AE" w14:textId="1BE491B5" w:rsidR="008C46C9" w:rsidRDefault="008F084C">
      <w:pPr>
        <w:jc w:val="center"/>
        <w:rPr>
          <w:rFonts w:ascii="Verdana" w:eastAsia="Verdana" w:hAnsi="Verdana" w:cs="Verdana"/>
          <w:b/>
          <w:sz w:val="23"/>
          <w:szCs w:val="23"/>
        </w:rPr>
      </w:pPr>
      <w:r w:rsidRPr="008F084C">
        <w:rPr>
          <w:rFonts w:ascii="Verdana" w:eastAsia="Verdana" w:hAnsi="Verdana" w:cs="Verdana"/>
          <w:b/>
          <w:sz w:val="23"/>
          <w:szCs w:val="23"/>
        </w:rPr>
        <w:t>DE LA HABILITACIÓN DE LAS UNIDADES QUIRÚRGICAS, PUNTO FIJO DE ESTERILIZACIÓN QUIRÚRGICA Y PUNTO DE ESTERILIZACIÓN QUIRÚRGICA TRANSITORIO</w:t>
      </w:r>
    </w:p>
    <w:p w14:paraId="0CC00DAE" w14:textId="77777777" w:rsidR="008F084C" w:rsidRDefault="008F084C">
      <w:pPr>
        <w:jc w:val="both"/>
        <w:rPr>
          <w:rFonts w:ascii="Verdana" w:eastAsia="Verdana" w:hAnsi="Verdana" w:cs="Verdana"/>
          <w:b/>
          <w:sz w:val="23"/>
          <w:szCs w:val="23"/>
        </w:rPr>
      </w:pPr>
    </w:p>
    <w:p w14:paraId="000000AF" w14:textId="68BDE16A" w:rsidR="008C46C9" w:rsidRPr="00E508EA" w:rsidRDefault="00E42BF4">
      <w:pPr>
        <w:jc w:val="both"/>
        <w:rPr>
          <w:rFonts w:ascii="Verdana" w:eastAsia="Verdana" w:hAnsi="Verdana" w:cs="Verdana"/>
          <w:sz w:val="23"/>
          <w:szCs w:val="23"/>
        </w:rPr>
      </w:pPr>
      <w:r>
        <w:rPr>
          <w:rFonts w:ascii="Verdana" w:eastAsia="Verdana" w:hAnsi="Verdana" w:cs="Verdana"/>
          <w:b/>
          <w:sz w:val="23"/>
          <w:szCs w:val="23"/>
        </w:rPr>
        <w:t xml:space="preserve">Artículo </w:t>
      </w:r>
      <w:r w:rsidR="00CF516B">
        <w:rPr>
          <w:rFonts w:ascii="Verdana" w:eastAsia="Verdana" w:hAnsi="Verdana" w:cs="Verdana"/>
          <w:b/>
          <w:sz w:val="23"/>
          <w:szCs w:val="23"/>
        </w:rPr>
        <w:t>8</w:t>
      </w:r>
      <w:r>
        <w:rPr>
          <w:rFonts w:ascii="Verdana" w:eastAsia="Verdana" w:hAnsi="Verdana" w:cs="Verdana"/>
          <w:b/>
          <w:sz w:val="23"/>
          <w:szCs w:val="23"/>
        </w:rPr>
        <w:t xml:space="preserve">. Habilitación de </w:t>
      </w:r>
      <w:r w:rsidR="00F4594A">
        <w:rPr>
          <w:rFonts w:ascii="Verdana" w:eastAsia="Verdana" w:hAnsi="Verdana" w:cs="Verdana"/>
          <w:b/>
          <w:sz w:val="23"/>
          <w:szCs w:val="23"/>
        </w:rPr>
        <w:t xml:space="preserve">las unidades quirúrgicas </w:t>
      </w:r>
      <w:r>
        <w:rPr>
          <w:rFonts w:ascii="Verdana" w:eastAsia="Verdana" w:hAnsi="Verdana" w:cs="Verdana"/>
          <w:b/>
          <w:sz w:val="23"/>
          <w:szCs w:val="23"/>
        </w:rPr>
        <w:t>móviles</w:t>
      </w:r>
      <w:r w:rsidR="00787E71">
        <w:rPr>
          <w:rFonts w:ascii="Verdana" w:eastAsia="Verdana" w:hAnsi="Verdana" w:cs="Verdana"/>
          <w:b/>
          <w:sz w:val="23"/>
          <w:szCs w:val="23"/>
        </w:rPr>
        <w:t xml:space="preserve">, </w:t>
      </w:r>
      <w:r w:rsidR="008F084C" w:rsidRPr="00E508EA">
        <w:rPr>
          <w:rFonts w:ascii="Verdana" w:eastAsia="Verdana" w:hAnsi="Verdana" w:cs="Verdana"/>
          <w:b/>
          <w:sz w:val="23"/>
          <w:szCs w:val="23"/>
        </w:rPr>
        <w:t>Punto fijo de esterilización quirúrgica y Punto de Esterilización Quirúrgica Transitorio</w:t>
      </w:r>
      <w:r w:rsidR="00F4594A">
        <w:rPr>
          <w:rFonts w:ascii="Verdana" w:eastAsia="Verdana" w:hAnsi="Verdana" w:cs="Verdana"/>
          <w:b/>
          <w:sz w:val="23"/>
          <w:szCs w:val="23"/>
        </w:rPr>
        <w:t xml:space="preserve">. </w:t>
      </w:r>
      <w:r>
        <w:rPr>
          <w:rFonts w:ascii="Verdana" w:eastAsia="Verdana" w:hAnsi="Verdana" w:cs="Verdana"/>
          <w:sz w:val="23"/>
          <w:szCs w:val="23"/>
        </w:rPr>
        <w:t>Establézcase como habilitación de las unidades quirúrgicas móviles</w:t>
      </w:r>
      <w:r w:rsidR="00264328">
        <w:rPr>
          <w:rFonts w:ascii="Verdana" w:eastAsia="Verdana" w:hAnsi="Verdana" w:cs="Verdana"/>
          <w:sz w:val="23"/>
          <w:szCs w:val="23"/>
        </w:rPr>
        <w:t xml:space="preserve">, </w:t>
      </w:r>
      <w:r w:rsidR="008F084C" w:rsidRPr="008F084C">
        <w:rPr>
          <w:rFonts w:ascii="Verdana" w:eastAsia="Verdana" w:hAnsi="Verdana" w:cs="Verdana"/>
          <w:sz w:val="23"/>
          <w:szCs w:val="23"/>
        </w:rPr>
        <w:t>punto fijo de esterilización quirúrgica y punto de esterilización quirúrgica transitorio</w:t>
      </w:r>
      <w:r w:rsidR="008F084C">
        <w:rPr>
          <w:rFonts w:ascii="Verdana" w:eastAsia="Verdana" w:hAnsi="Verdana" w:cs="Verdana"/>
          <w:sz w:val="23"/>
          <w:szCs w:val="23"/>
        </w:rPr>
        <w:t xml:space="preserve"> </w:t>
      </w:r>
      <w:r>
        <w:rPr>
          <w:rFonts w:ascii="Verdana" w:eastAsia="Verdana" w:hAnsi="Verdana" w:cs="Verdana"/>
          <w:sz w:val="23"/>
          <w:szCs w:val="23"/>
        </w:rPr>
        <w:t xml:space="preserve">del </w:t>
      </w:r>
      <w:r w:rsidR="00CF516B">
        <w:rPr>
          <w:rFonts w:ascii="Verdana" w:eastAsia="Verdana" w:hAnsi="Verdana" w:cs="Verdana"/>
          <w:sz w:val="23"/>
          <w:szCs w:val="23"/>
        </w:rPr>
        <w:t>P</w:t>
      </w:r>
      <w:r>
        <w:rPr>
          <w:rFonts w:ascii="Verdana" w:eastAsia="Verdana" w:hAnsi="Verdana" w:cs="Verdana"/>
          <w:sz w:val="23"/>
          <w:szCs w:val="23"/>
        </w:rPr>
        <w:t xml:space="preserve">rograma Nacional de </w:t>
      </w:r>
      <w:r w:rsidR="00CF516B">
        <w:rPr>
          <w:rFonts w:ascii="Verdana" w:eastAsia="Verdana" w:hAnsi="Verdana" w:cs="Verdana"/>
          <w:sz w:val="23"/>
          <w:szCs w:val="23"/>
        </w:rPr>
        <w:t>E</w:t>
      </w:r>
      <w:r>
        <w:rPr>
          <w:rFonts w:ascii="Verdana" w:eastAsia="Verdana" w:hAnsi="Verdana" w:cs="Verdana"/>
          <w:sz w:val="23"/>
          <w:szCs w:val="23"/>
        </w:rPr>
        <w:t xml:space="preserve">sterilización </w:t>
      </w:r>
      <w:r w:rsidR="00CF516B">
        <w:rPr>
          <w:rFonts w:ascii="Verdana" w:eastAsia="Verdana" w:hAnsi="Verdana" w:cs="Verdana"/>
          <w:sz w:val="23"/>
          <w:szCs w:val="23"/>
        </w:rPr>
        <w:t>Q</w:t>
      </w:r>
      <w:r>
        <w:rPr>
          <w:rFonts w:ascii="Verdana" w:eastAsia="Verdana" w:hAnsi="Verdana" w:cs="Verdana"/>
          <w:sz w:val="23"/>
          <w:szCs w:val="23"/>
        </w:rPr>
        <w:t xml:space="preserve">uirúrgica de </w:t>
      </w:r>
      <w:r w:rsidR="00CF516B">
        <w:rPr>
          <w:rFonts w:ascii="Verdana" w:eastAsia="Verdana" w:hAnsi="Verdana" w:cs="Verdana"/>
          <w:sz w:val="23"/>
          <w:szCs w:val="23"/>
        </w:rPr>
        <w:t>G</w:t>
      </w:r>
      <w:r>
        <w:rPr>
          <w:rFonts w:ascii="Verdana" w:eastAsia="Verdana" w:hAnsi="Verdana" w:cs="Verdana"/>
          <w:sz w:val="23"/>
          <w:szCs w:val="23"/>
        </w:rPr>
        <w:t xml:space="preserve">atos y </w:t>
      </w:r>
      <w:r w:rsidR="00CF516B">
        <w:rPr>
          <w:rFonts w:ascii="Verdana" w:eastAsia="Verdana" w:hAnsi="Verdana" w:cs="Verdana"/>
          <w:sz w:val="23"/>
          <w:szCs w:val="23"/>
        </w:rPr>
        <w:t>P</w:t>
      </w:r>
      <w:r>
        <w:rPr>
          <w:rFonts w:ascii="Verdana" w:eastAsia="Verdana" w:hAnsi="Verdana" w:cs="Verdana"/>
          <w:sz w:val="23"/>
          <w:szCs w:val="23"/>
        </w:rPr>
        <w:t xml:space="preserve">erros, </w:t>
      </w:r>
      <w:r w:rsidR="00110A6E">
        <w:rPr>
          <w:rFonts w:ascii="Verdana" w:eastAsia="Verdana" w:hAnsi="Verdana" w:cs="Verdana"/>
          <w:sz w:val="23"/>
          <w:szCs w:val="23"/>
        </w:rPr>
        <w:t>el concepto sanitari</w:t>
      </w:r>
      <w:r w:rsidR="003A1A94">
        <w:rPr>
          <w:rFonts w:ascii="Verdana" w:eastAsia="Verdana" w:hAnsi="Verdana" w:cs="Verdana"/>
          <w:sz w:val="23"/>
          <w:szCs w:val="23"/>
        </w:rPr>
        <w:t>o</w:t>
      </w:r>
      <w:r w:rsidR="00110A6E">
        <w:rPr>
          <w:rFonts w:ascii="Verdana" w:eastAsia="Verdana" w:hAnsi="Verdana" w:cs="Verdana"/>
          <w:sz w:val="23"/>
          <w:szCs w:val="23"/>
        </w:rPr>
        <w:t xml:space="preserve"> producto de </w:t>
      </w:r>
      <w:r>
        <w:rPr>
          <w:rFonts w:ascii="Verdana" w:eastAsia="Verdana" w:hAnsi="Verdana" w:cs="Verdana"/>
          <w:sz w:val="23"/>
          <w:szCs w:val="23"/>
        </w:rPr>
        <w:t xml:space="preserve">las acciones de Inspección, vigilancia y control sanitario </w:t>
      </w:r>
      <w:r w:rsidR="003A1A94">
        <w:rPr>
          <w:rFonts w:ascii="Verdana" w:eastAsia="Verdana" w:hAnsi="Verdana" w:cs="Verdana"/>
          <w:sz w:val="23"/>
          <w:szCs w:val="23"/>
        </w:rPr>
        <w:t>p</w:t>
      </w:r>
      <w:r w:rsidR="003A1A94" w:rsidRPr="00E508EA">
        <w:rPr>
          <w:rFonts w:ascii="Verdana" w:eastAsia="Verdana" w:hAnsi="Verdana" w:cs="Verdana"/>
          <w:sz w:val="23"/>
          <w:szCs w:val="23"/>
        </w:rPr>
        <w:t xml:space="preserve">ara la prevención y control de los agentes </w:t>
      </w:r>
      <w:r w:rsidR="003A1A94" w:rsidRPr="00E508EA">
        <w:rPr>
          <w:rFonts w:ascii="Verdana" w:eastAsia="Verdana" w:hAnsi="Verdana" w:cs="Verdana"/>
          <w:sz w:val="23"/>
          <w:szCs w:val="23"/>
        </w:rPr>
        <w:lastRenderedPageBreak/>
        <w:t xml:space="preserve">biológicos, físicos o químicos, </w:t>
      </w:r>
      <w:r>
        <w:rPr>
          <w:rFonts w:ascii="Verdana" w:eastAsia="Verdana" w:hAnsi="Verdana" w:cs="Verdana"/>
          <w:sz w:val="23"/>
          <w:szCs w:val="23"/>
        </w:rPr>
        <w:t>según lo dispuesto en el título IV de la Ley 9 de 1979 y el capítulo II de la Resolución 1229 de 2013 del Ministerio de Salud y Protección Social o las normas que la modifiquen</w:t>
      </w:r>
      <w:r w:rsidR="00CF516B">
        <w:rPr>
          <w:rFonts w:ascii="Verdana" w:eastAsia="Verdana" w:hAnsi="Verdana" w:cs="Verdana"/>
          <w:sz w:val="23"/>
          <w:szCs w:val="23"/>
        </w:rPr>
        <w:t xml:space="preserve">, </w:t>
      </w:r>
      <w:r>
        <w:rPr>
          <w:rFonts w:ascii="Verdana" w:eastAsia="Verdana" w:hAnsi="Verdana" w:cs="Verdana"/>
          <w:sz w:val="23"/>
          <w:szCs w:val="23"/>
        </w:rPr>
        <w:t>sustituyan</w:t>
      </w:r>
      <w:r w:rsidR="00CF516B">
        <w:rPr>
          <w:rFonts w:ascii="Verdana" w:eastAsia="Verdana" w:hAnsi="Verdana" w:cs="Verdana"/>
          <w:sz w:val="23"/>
          <w:szCs w:val="23"/>
        </w:rPr>
        <w:t xml:space="preserve"> o deroguen</w:t>
      </w:r>
      <w:r>
        <w:rPr>
          <w:rFonts w:ascii="Verdana" w:eastAsia="Verdana" w:hAnsi="Verdana" w:cs="Verdana"/>
          <w:sz w:val="23"/>
          <w:szCs w:val="23"/>
        </w:rPr>
        <w:t>.</w:t>
      </w:r>
    </w:p>
    <w:p w14:paraId="000000B0" w14:textId="77777777" w:rsidR="008C46C9" w:rsidRDefault="008C46C9">
      <w:pPr>
        <w:jc w:val="both"/>
        <w:rPr>
          <w:rFonts w:ascii="Verdana" w:eastAsia="Verdana" w:hAnsi="Verdana" w:cs="Verdana"/>
          <w:sz w:val="23"/>
          <w:szCs w:val="23"/>
        </w:rPr>
      </w:pPr>
    </w:p>
    <w:p w14:paraId="000000B1" w14:textId="1891C4AC" w:rsidR="008C46C9" w:rsidRDefault="00E42BF4">
      <w:pPr>
        <w:jc w:val="both"/>
        <w:rPr>
          <w:rFonts w:ascii="Verdana" w:eastAsia="Verdana" w:hAnsi="Verdana" w:cs="Verdana"/>
          <w:sz w:val="23"/>
          <w:szCs w:val="23"/>
        </w:rPr>
      </w:pPr>
      <w:r>
        <w:rPr>
          <w:rFonts w:ascii="Verdana" w:eastAsia="Verdana" w:hAnsi="Verdana" w:cs="Verdana"/>
          <w:b/>
          <w:sz w:val="23"/>
          <w:szCs w:val="23"/>
        </w:rPr>
        <w:t xml:space="preserve">Artículo </w:t>
      </w:r>
      <w:r w:rsidR="00CF516B">
        <w:rPr>
          <w:rFonts w:ascii="Verdana" w:eastAsia="Verdana" w:hAnsi="Verdana" w:cs="Verdana"/>
          <w:b/>
          <w:sz w:val="23"/>
          <w:szCs w:val="23"/>
        </w:rPr>
        <w:t>9</w:t>
      </w:r>
      <w:r>
        <w:rPr>
          <w:rFonts w:ascii="Verdana" w:eastAsia="Verdana" w:hAnsi="Verdana" w:cs="Verdana"/>
          <w:b/>
          <w:sz w:val="23"/>
          <w:szCs w:val="23"/>
        </w:rPr>
        <w:t>.</w:t>
      </w:r>
      <w:r>
        <w:rPr>
          <w:rFonts w:ascii="Verdana" w:eastAsia="Verdana" w:hAnsi="Verdana" w:cs="Verdana"/>
          <w:sz w:val="23"/>
          <w:szCs w:val="23"/>
        </w:rPr>
        <w:t xml:space="preserve"> </w:t>
      </w:r>
      <w:r w:rsidR="00C24840">
        <w:rPr>
          <w:rFonts w:ascii="Verdana" w:eastAsia="Verdana" w:hAnsi="Verdana" w:cs="Verdana"/>
          <w:b/>
          <w:sz w:val="23"/>
          <w:szCs w:val="23"/>
        </w:rPr>
        <w:t>Alcance</w:t>
      </w:r>
      <w:r>
        <w:rPr>
          <w:rFonts w:ascii="Verdana" w:eastAsia="Verdana" w:hAnsi="Verdana" w:cs="Verdana"/>
          <w:b/>
          <w:sz w:val="23"/>
          <w:szCs w:val="23"/>
        </w:rPr>
        <w:t xml:space="preserve"> de las secretar</w:t>
      </w:r>
      <w:r w:rsidR="00801A7E">
        <w:rPr>
          <w:rFonts w:ascii="Verdana" w:eastAsia="Verdana" w:hAnsi="Verdana" w:cs="Verdana"/>
          <w:b/>
          <w:sz w:val="23"/>
          <w:szCs w:val="23"/>
        </w:rPr>
        <w:t>í</w:t>
      </w:r>
      <w:r>
        <w:rPr>
          <w:rFonts w:ascii="Verdana" w:eastAsia="Verdana" w:hAnsi="Verdana" w:cs="Verdana"/>
          <w:b/>
          <w:sz w:val="23"/>
          <w:szCs w:val="23"/>
        </w:rPr>
        <w:t>as de salud departamentales, municipales y distritales en materia de inspección, vigilancia y control.</w:t>
      </w:r>
      <w:r>
        <w:rPr>
          <w:rFonts w:ascii="Verdana" w:eastAsia="Verdana" w:hAnsi="Verdana" w:cs="Verdana"/>
          <w:sz w:val="23"/>
          <w:szCs w:val="23"/>
        </w:rPr>
        <w:t xml:space="preserve"> Las Secretarías de Salud departamentales, municipales y distritales ejercerán las acciones de inspección, vigilancia y control (IVC) sanitario a las unidades quirúrgicas móviles, y las carpas móviles, en desarrollo del modelo de inspección, vigilancia y control sanitario y de lo establecido en los artículos 18 y 19 de la Resolución 1229 de 2013</w:t>
      </w:r>
      <w:sdt>
        <w:sdtPr>
          <w:tag w:val="goog_rdk_132"/>
          <w:id w:val="1613916612"/>
        </w:sdtPr>
        <w:sdtContent/>
      </w:sdt>
      <w:r>
        <w:rPr>
          <w:rFonts w:ascii="Verdana" w:eastAsia="Verdana" w:hAnsi="Verdana" w:cs="Verdana"/>
          <w:sz w:val="23"/>
          <w:szCs w:val="23"/>
        </w:rPr>
        <w:t xml:space="preserve">, </w:t>
      </w:r>
      <w:r w:rsidR="00801A7E">
        <w:rPr>
          <w:rFonts w:ascii="Verdana" w:eastAsia="Verdana" w:hAnsi="Verdana" w:cs="Verdana"/>
          <w:sz w:val="23"/>
          <w:szCs w:val="23"/>
        </w:rPr>
        <w:t xml:space="preserve">teniendo en cuenta el </w:t>
      </w:r>
      <w:r>
        <w:rPr>
          <w:rFonts w:ascii="Verdana" w:eastAsia="Verdana" w:hAnsi="Verdana" w:cs="Verdana"/>
          <w:sz w:val="23"/>
          <w:szCs w:val="23"/>
        </w:rPr>
        <w:t>enfoque basado en el riesgo</w:t>
      </w:r>
      <w:r w:rsidR="00801A7E">
        <w:rPr>
          <w:rFonts w:ascii="Verdana" w:eastAsia="Verdana" w:hAnsi="Verdana" w:cs="Verdana"/>
          <w:sz w:val="23"/>
          <w:szCs w:val="23"/>
        </w:rPr>
        <w:t xml:space="preserve"> que esta propone,</w:t>
      </w:r>
      <w:r>
        <w:rPr>
          <w:rFonts w:ascii="Verdana" w:eastAsia="Verdana" w:hAnsi="Verdana" w:cs="Verdana"/>
          <w:sz w:val="23"/>
          <w:szCs w:val="23"/>
        </w:rPr>
        <w:t xml:space="preserve"> para verificar el cumplimiento de las condiciones sanitarias establecidas en la normatividad sanitaria vigent</w:t>
      </w:r>
      <w:r w:rsidR="00801A7E">
        <w:rPr>
          <w:rFonts w:ascii="Verdana" w:eastAsia="Verdana" w:hAnsi="Verdana" w:cs="Verdana"/>
          <w:sz w:val="23"/>
          <w:szCs w:val="23"/>
        </w:rPr>
        <w:t xml:space="preserve">e. </w:t>
      </w:r>
    </w:p>
    <w:p w14:paraId="000000B2" w14:textId="77777777" w:rsidR="008C46C9" w:rsidRDefault="008C46C9">
      <w:pPr>
        <w:jc w:val="both"/>
        <w:rPr>
          <w:rFonts w:ascii="Verdana" w:eastAsia="Verdana" w:hAnsi="Verdana" w:cs="Verdana"/>
          <w:sz w:val="23"/>
          <w:szCs w:val="23"/>
        </w:rPr>
      </w:pPr>
    </w:p>
    <w:p w14:paraId="000000B3" w14:textId="4092094A" w:rsidR="008C46C9" w:rsidRDefault="00E42BF4">
      <w:pPr>
        <w:jc w:val="both"/>
        <w:rPr>
          <w:rFonts w:ascii="Verdana" w:eastAsia="Verdana" w:hAnsi="Verdana" w:cs="Verdana"/>
          <w:sz w:val="23"/>
          <w:szCs w:val="23"/>
        </w:rPr>
      </w:pPr>
      <w:r>
        <w:rPr>
          <w:rFonts w:ascii="Verdana" w:eastAsia="Verdana" w:hAnsi="Verdana" w:cs="Verdana"/>
          <w:b/>
          <w:sz w:val="23"/>
          <w:szCs w:val="23"/>
        </w:rPr>
        <w:t>Artículo 1</w:t>
      </w:r>
      <w:r w:rsidR="00CF516B">
        <w:rPr>
          <w:rFonts w:ascii="Verdana" w:eastAsia="Verdana" w:hAnsi="Verdana" w:cs="Verdana"/>
          <w:b/>
          <w:sz w:val="23"/>
          <w:szCs w:val="23"/>
        </w:rPr>
        <w:t>0</w:t>
      </w:r>
      <w:r>
        <w:rPr>
          <w:rFonts w:ascii="Verdana" w:eastAsia="Verdana" w:hAnsi="Verdana" w:cs="Verdana"/>
          <w:b/>
          <w:sz w:val="23"/>
          <w:szCs w:val="23"/>
        </w:rPr>
        <w:t>.</w:t>
      </w:r>
      <w:r>
        <w:rPr>
          <w:rFonts w:ascii="Verdana" w:eastAsia="Verdana" w:hAnsi="Verdana" w:cs="Verdana"/>
          <w:sz w:val="23"/>
          <w:szCs w:val="23"/>
        </w:rPr>
        <w:t xml:space="preserve"> </w:t>
      </w:r>
      <w:r>
        <w:rPr>
          <w:rFonts w:ascii="Verdana" w:eastAsia="Verdana" w:hAnsi="Verdana" w:cs="Verdana"/>
          <w:b/>
          <w:sz w:val="23"/>
          <w:szCs w:val="23"/>
        </w:rPr>
        <w:t>Objetos de las actividades de inspección, vigilancia y control.</w:t>
      </w:r>
      <w:r>
        <w:rPr>
          <w:rFonts w:ascii="Verdana" w:eastAsia="Verdana" w:hAnsi="Verdana" w:cs="Verdana"/>
          <w:sz w:val="23"/>
          <w:szCs w:val="23"/>
        </w:rPr>
        <w:t xml:space="preserve"> Entiéndase como objetos de las actividades de inspección, vigilancia y control las unidades quirúrgicas móviles</w:t>
      </w:r>
      <w:r w:rsidR="00B1279E">
        <w:rPr>
          <w:rFonts w:ascii="Verdana" w:eastAsia="Verdana" w:hAnsi="Verdana" w:cs="Verdana"/>
          <w:sz w:val="23"/>
          <w:szCs w:val="23"/>
        </w:rPr>
        <w:t>,</w:t>
      </w:r>
      <w:r w:rsidR="00B1279E" w:rsidRPr="00B1279E">
        <w:rPr>
          <w:rFonts w:ascii="Verdana" w:eastAsia="Verdana" w:hAnsi="Verdana" w:cs="Verdana"/>
          <w:sz w:val="23"/>
          <w:szCs w:val="23"/>
        </w:rPr>
        <w:t xml:space="preserve"> </w:t>
      </w:r>
      <w:r w:rsidR="008F084C" w:rsidRPr="002D53AE">
        <w:rPr>
          <w:rFonts w:ascii="Verdana" w:eastAsia="Verdana" w:hAnsi="Verdana" w:cs="Verdana"/>
          <w:sz w:val="23"/>
          <w:szCs w:val="23"/>
        </w:rPr>
        <w:t>punto fijo de esterilización quirúrgica y punto de esterilización quirúrgica transitorio</w:t>
      </w:r>
      <w:r>
        <w:rPr>
          <w:rFonts w:ascii="Verdana" w:eastAsia="Verdana" w:hAnsi="Verdana" w:cs="Verdana"/>
          <w:sz w:val="23"/>
          <w:szCs w:val="23"/>
        </w:rPr>
        <w:t xml:space="preserve"> en el artículo 4° de la presente resolución. </w:t>
      </w:r>
    </w:p>
    <w:p w14:paraId="000000B4" w14:textId="77777777" w:rsidR="008C46C9" w:rsidRDefault="008C46C9">
      <w:pPr>
        <w:jc w:val="both"/>
        <w:rPr>
          <w:rFonts w:ascii="Verdana" w:eastAsia="Verdana" w:hAnsi="Verdana" w:cs="Verdana"/>
          <w:sz w:val="23"/>
          <w:szCs w:val="23"/>
        </w:rPr>
      </w:pPr>
    </w:p>
    <w:p w14:paraId="000000B5" w14:textId="3D686AA2" w:rsidR="008C46C9" w:rsidRDefault="00E42BF4">
      <w:pPr>
        <w:jc w:val="both"/>
        <w:rPr>
          <w:rFonts w:ascii="Verdana" w:eastAsia="Verdana" w:hAnsi="Verdana" w:cs="Verdana"/>
          <w:sz w:val="23"/>
          <w:szCs w:val="23"/>
        </w:rPr>
      </w:pPr>
      <w:r>
        <w:rPr>
          <w:rFonts w:ascii="Verdana" w:eastAsia="Verdana" w:hAnsi="Verdana" w:cs="Verdana"/>
          <w:b/>
          <w:sz w:val="23"/>
          <w:szCs w:val="23"/>
        </w:rPr>
        <w:t>Artículo 1</w:t>
      </w:r>
      <w:r w:rsidR="00D56CAF">
        <w:rPr>
          <w:rFonts w:ascii="Verdana" w:eastAsia="Verdana" w:hAnsi="Verdana" w:cs="Verdana"/>
          <w:b/>
          <w:sz w:val="23"/>
          <w:szCs w:val="23"/>
        </w:rPr>
        <w:t>1</w:t>
      </w:r>
      <w:r>
        <w:rPr>
          <w:rFonts w:ascii="Verdana" w:eastAsia="Verdana" w:hAnsi="Verdana" w:cs="Verdana"/>
          <w:b/>
          <w:sz w:val="23"/>
          <w:szCs w:val="23"/>
        </w:rPr>
        <w:t>.</w:t>
      </w:r>
      <w:r>
        <w:rPr>
          <w:rFonts w:ascii="Verdana" w:eastAsia="Verdana" w:hAnsi="Verdana" w:cs="Verdana"/>
          <w:sz w:val="23"/>
          <w:szCs w:val="23"/>
        </w:rPr>
        <w:t xml:space="preserve"> </w:t>
      </w:r>
      <w:r>
        <w:rPr>
          <w:rFonts w:ascii="Verdana" w:eastAsia="Verdana" w:hAnsi="Verdana" w:cs="Verdana"/>
          <w:b/>
          <w:sz w:val="23"/>
          <w:szCs w:val="23"/>
        </w:rPr>
        <w:t>Medidas sanitarias.</w:t>
      </w:r>
      <w:r>
        <w:rPr>
          <w:rFonts w:ascii="Verdana" w:eastAsia="Verdana" w:hAnsi="Verdana" w:cs="Verdana"/>
          <w:sz w:val="23"/>
          <w:szCs w:val="23"/>
        </w:rPr>
        <w:t xml:space="preserve"> En ejercicio de sus competencias, las </w:t>
      </w:r>
      <w:r w:rsidR="00966CA0">
        <w:rPr>
          <w:rFonts w:ascii="Verdana" w:eastAsia="Verdana" w:hAnsi="Verdana" w:cs="Verdana"/>
          <w:sz w:val="23"/>
          <w:szCs w:val="23"/>
        </w:rPr>
        <w:t xml:space="preserve">secretarias de salud o quien haga sus veces </w:t>
      </w:r>
      <w:r>
        <w:rPr>
          <w:rFonts w:ascii="Verdana" w:eastAsia="Verdana" w:hAnsi="Verdana" w:cs="Verdana"/>
          <w:sz w:val="23"/>
          <w:szCs w:val="23"/>
        </w:rPr>
        <w:t>podrán adoptar las medidas sanitarias de seguridad y preventivas establecidas en la Ley 9 de 1979 y demás normas concordantes, o las disposiciones que la modifiquen</w:t>
      </w:r>
      <w:r w:rsidR="00D56CAF">
        <w:rPr>
          <w:rFonts w:ascii="Verdana" w:eastAsia="Verdana" w:hAnsi="Verdana" w:cs="Verdana"/>
          <w:sz w:val="23"/>
          <w:szCs w:val="23"/>
        </w:rPr>
        <w:t>,</w:t>
      </w:r>
      <w:r>
        <w:rPr>
          <w:rFonts w:ascii="Verdana" w:eastAsia="Verdana" w:hAnsi="Verdana" w:cs="Verdana"/>
          <w:sz w:val="23"/>
          <w:szCs w:val="23"/>
        </w:rPr>
        <w:t xml:space="preserve"> sustituyan</w:t>
      </w:r>
      <w:r w:rsidR="00D56CAF">
        <w:rPr>
          <w:rFonts w:ascii="Verdana" w:eastAsia="Verdana" w:hAnsi="Verdana" w:cs="Verdana"/>
          <w:sz w:val="23"/>
          <w:szCs w:val="23"/>
        </w:rPr>
        <w:t xml:space="preserve"> o deroguen</w:t>
      </w:r>
      <w:r>
        <w:rPr>
          <w:rFonts w:ascii="Verdana" w:eastAsia="Verdana" w:hAnsi="Verdana" w:cs="Verdana"/>
          <w:sz w:val="23"/>
          <w:szCs w:val="23"/>
        </w:rPr>
        <w:t>, cuando se identifiquen incumplimientos relacionados con las actividades de su competencia señaladas en los artículos 18 y 19 de la Resolución 1229 de 2013.</w:t>
      </w:r>
    </w:p>
    <w:p w14:paraId="000000B6" w14:textId="77777777" w:rsidR="008C46C9" w:rsidRDefault="008C46C9">
      <w:pPr>
        <w:jc w:val="both"/>
        <w:rPr>
          <w:rFonts w:ascii="Verdana" w:eastAsia="Verdana" w:hAnsi="Verdana" w:cs="Verdana"/>
          <w:sz w:val="23"/>
          <w:szCs w:val="23"/>
        </w:rPr>
      </w:pPr>
    </w:p>
    <w:p w14:paraId="000000B7" w14:textId="5DEBEE9C" w:rsidR="008C46C9" w:rsidRDefault="00E42BF4">
      <w:pPr>
        <w:jc w:val="both"/>
        <w:rPr>
          <w:rFonts w:ascii="Verdana" w:eastAsia="Verdana" w:hAnsi="Verdana" w:cs="Verdana"/>
          <w:sz w:val="23"/>
          <w:szCs w:val="23"/>
          <w:highlight w:val="yellow"/>
        </w:rPr>
      </w:pPr>
      <w:r>
        <w:rPr>
          <w:rFonts w:ascii="Verdana" w:eastAsia="Verdana" w:hAnsi="Verdana" w:cs="Verdana"/>
          <w:b/>
          <w:sz w:val="23"/>
          <w:szCs w:val="23"/>
        </w:rPr>
        <w:t>Artículo 1</w:t>
      </w:r>
      <w:r w:rsidR="00D56CAF">
        <w:rPr>
          <w:rFonts w:ascii="Verdana" w:eastAsia="Verdana" w:hAnsi="Verdana" w:cs="Verdana"/>
          <w:b/>
          <w:sz w:val="23"/>
          <w:szCs w:val="23"/>
        </w:rPr>
        <w:t>2</w:t>
      </w:r>
      <w:r>
        <w:rPr>
          <w:rFonts w:ascii="Verdana" w:eastAsia="Verdana" w:hAnsi="Verdana" w:cs="Verdana"/>
          <w:b/>
          <w:sz w:val="23"/>
          <w:szCs w:val="23"/>
        </w:rPr>
        <w:t>. Coordinación interinstitucional.</w:t>
      </w:r>
      <w:r>
        <w:rPr>
          <w:rFonts w:ascii="Verdana" w:eastAsia="Verdana" w:hAnsi="Verdana" w:cs="Verdana"/>
          <w:sz w:val="23"/>
          <w:szCs w:val="23"/>
        </w:rPr>
        <w:t xml:space="preserve"> De conformidad con lo establecido en el artículo 43 de la Ley 715 de 2001, cuando en el marco de las actividades de inspección, vigilancia y control sanitario en salud pública se identifiquen hechos, situaciones o hallazgos que excedan la competencia funcional o sancionatoria del sector salud, las </w:t>
      </w:r>
      <w:r w:rsidR="00966CA0">
        <w:rPr>
          <w:rFonts w:ascii="Verdana" w:eastAsia="Verdana" w:hAnsi="Verdana" w:cs="Verdana"/>
          <w:sz w:val="23"/>
          <w:szCs w:val="23"/>
        </w:rPr>
        <w:t xml:space="preserve">secretarias de salud o quien haga sus veces </w:t>
      </w:r>
      <w:r>
        <w:rPr>
          <w:rFonts w:ascii="Verdana" w:eastAsia="Verdana" w:hAnsi="Verdana" w:cs="Verdana"/>
          <w:sz w:val="23"/>
          <w:szCs w:val="23"/>
        </w:rPr>
        <w:t xml:space="preserve">deberán remitir dicha información a la autoridad que tenga la competencia legal para su conocimiento, trámite y eventual imposición de medidas o sanciones a que haya lugar. </w:t>
      </w:r>
    </w:p>
    <w:p w14:paraId="000000B8" w14:textId="77777777" w:rsidR="008C46C9" w:rsidRDefault="008C46C9">
      <w:pPr>
        <w:jc w:val="both"/>
        <w:rPr>
          <w:rFonts w:ascii="Verdana" w:eastAsia="Verdana" w:hAnsi="Verdana" w:cs="Verdana"/>
          <w:b/>
          <w:i/>
          <w:color w:val="333333"/>
          <w:sz w:val="23"/>
          <w:szCs w:val="23"/>
          <w:highlight w:val="yellow"/>
        </w:rPr>
      </w:pPr>
    </w:p>
    <w:p w14:paraId="000000B9" w14:textId="1A496361" w:rsidR="008C46C9" w:rsidRDefault="00E42BF4">
      <w:pPr>
        <w:jc w:val="both"/>
        <w:rPr>
          <w:rFonts w:ascii="Verdana" w:eastAsia="Verdana" w:hAnsi="Verdana" w:cs="Verdana"/>
          <w:sz w:val="23"/>
          <w:szCs w:val="23"/>
        </w:rPr>
      </w:pPr>
      <w:r>
        <w:rPr>
          <w:rFonts w:ascii="Verdana" w:eastAsia="Verdana" w:hAnsi="Verdana" w:cs="Verdana"/>
          <w:b/>
          <w:sz w:val="23"/>
          <w:szCs w:val="23"/>
        </w:rPr>
        <w:t>Artículo 1</w:t>
      </w:r>
      <w:r w:rsidR="00D56CAF">
        <w:rPr>
          <w:rFonts w:ascii="Verdana" w:eastAsia="Verdana" w:hAnsi="Verdana" w:cs="Verdana"/>
          <w:b/>
          <w:sz w:val="23"/>
          <w:szCs w:val="23"/>
        </w:rPr>
        <w:t>3</w:t>
      </w:r>
      <w:r>
        <w:rPr>
          <w:rFonts w:ascii="Verdana" w:eastAsia="Verdana" w:hAnsi="Verdana" w:cs="Verdana"/>
          <w:b/>
          <w:sz w:val="23"/>
          <w:szCs w:val="23"/>
        </w:rPr>
        <w:t>. Reporte</w:t>
      </w:r>
      <w:r w:rsidR="00DE584C">
        <w:rPr>
          <w:rFonts w:ascii="Verdana" w:eastAsia="Verdana" w:hAnsi="Verdana" w:cs="Verdana"/>
          <w:b/>
          <w:sz w:val="23"/>
          <w:szCs w:val="23"/>
        </w:rPr>
        <w:t xml:space="preserve"> a la autoridad sanitaria</w:t>
      </w:r>
      <w:r>
        <w:rPr>
          <w:rFonts w:ascii="Verdana" w:eastAsia="Verdana" w:hAnsi="Verdana" w:cs="Verdana"/>
          <w:b/>
          <w:sz w:val="23"/>
          <w:szCs w:val="23"/>
        </w:rPr>
        <w:t>.</w:t>
      </w:r>
      <w:r>
        <w:rPr>
          <w:rFonts w:ascii="Verdana" w:eastAsia="Verdana" w:hAnsi="Verdana" w:cs="Verdana"/>
          <w:sz w:val="23"/>
          <w:szCs w:val="23"/>
        </w:rPr>
        <w:t xml:space="preserve"> Las </w:t>
      </w:r>
      <w:r w:rsidR="00966CA0">
        <w:rPr>
          <w:rFonts w:ascii="Verdana" w:eastAsia="Verdana" w:hAnsi="Verdana" w:cs="Verdana"/>
          <w:sz w:val="23"/>
          <w:szCs w:val="23"/>
        </w:rPr>
        <w:t>secretarias de salud o quien haga sus veces a nivel</w:t>
      </w:r>
      <w:r>
        <w:rPr>
          <w:rFonts w:ascii="Verdana" w:eastAsia="Verdana" w:hAnsi="Verdana" w:cs="Verdana"/>
          <w:sz w:val="23"/>
          <w:szCs w:val="23"/>
        </w:rPr>
        <w:t xml:space="preserve"> departamental, municipal y distrital deberán presentar un informe anual al Ministerio de Salud y Protección Social, de acuerdo con la estructura establecida en los lineamientos del programa de Zoonosis</w:t>
      </w:r>
      <w:r w:rsidR="00E508EA">
        <w:rPr>
          <w:rFonts w:ascii="Verdana" w:eastAsia="Verdana" w:hAnsi="Verdana" w:cs="Verdana"/>
          <w:sz w:val="23"/>
          <w:szCs w:val="23"/>
        </w:rPr>
        <w:t xml:space="preserve"> o el que haga sus veces</w:t>
      </w:r>
      <w:r>
        <w:rPr>
          <w:rFonts w:ascii="Verdana" w:eastAsia="Verdana" w:hAnsi="Verdana" w:cs="Verdana"/>
          <w:sz w:val="23"/>
          <w:szCs w:val="23"/>
        </w:rPr>
        <w:t>.</w:t>
      </w:r>
    </w:p>
    <w:p w14:paraId="000000BA"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 xml:space="preserve"> </w:t>
      </w:r>
    </w:p>
    <w:p w14:paraId="000000BB" w14:textId="2505ABA8" w:rsidR="008C46C9" w:rsidRDefault="00E42BF4">
      <w:pPr>
        <w:jc w:val="both"/>
        <w:rPr>
          <w:rFonts w:ascii="Verdana" w:eastAsia="Verdana" w:hAnsi="Verdana" w:cs="Verdana"/>
          <w:sz w:val="23"/>
          <w:szCs w:val="23"/>
        </w:rPr>
      </w:pPr>
      <w:r>
        <w:rPr>
          <w:rFonts w:ascii="Verdana" w:eastAsia="Verdana" w:hAnsi="Verdana" w:cs="Verdana"/>
          <w:b/>
          <w:sz w:val="23"/>
          <w:szCs w:val="23"/>
        </w:rPr>
        <w:t>Parágrafo</w:t>
      </w:r>
      <w:r>
        <w:rPr>
          <w:rFonts w:ascii="Verdana" w:eastAsia="Verdana" w:hAnsi="Verdana" w:cs="Verdana"/>
          <w:sz w:val="23"/>
          <w:szCs w:val="23"/>
        </w:rPr>
        <w:t xml:space="preserve">. </w:t>
      </w:r>
      <w:sdt>
        <w:sdtPr>
          <w:tag w:val="goog_rdk_140"/>
          <w:id w:val="-1416482014"/>
        </w:sdtPr>
        <w:sdtContent/>
      </w:sdt>
      <w:r>
        <w:rPr>
          <w:rFonts w:ascii="Verdana" w:eastAsia="Verdana" w:hAnsi="Verdana" w:cs="Verdana"/>
          <w:sz w:val="23"/>
          <w:szCs w:val="23"/>
        </w:rPr>
        <w:t>La</w:t>
      </w:r>
      <w:r w:rsidR="00966CA0">
        <w:rPr>
          <w:rFonts w:ascii="Verdana" w:eastAsia="Verdana" w:hAnsi="Verdana" w:cs="Verdana"/>
          <w:sz w:val="23"/>
          <w:szCs w:val="23"/>
        </w:rPr>
        <w:t xml:space="preserve"> secretaria de salud o quien haga sus veces</w:t>
      </w:r>
      <w:r w:rsidR="00801A7E">
        <w:rPr>
          <w:rFonts w:ascii="Verdana" w:eastAsia="Verdana" w:hAnsi="Verdana" w:cs="Verdana"/>
          <w:sz w:val="23"/>
          <w:szCs w:val="23"/>
        </w:rPr>
        <w:t xml:space="preserve">, a nivel </w:t>
      </w:r>
      <w:r>
        <w:rPr>
          <w:rFonts w:ascii="Verdana" w:eastAsia="Verdana" w:hAnsi="Verdana" w:cs="Verdana"/>
          <w:sz w:val="23"/>
          <w:szCs w:val="23"/>
        </w:rPr>
        <w:t>departamental, municipal y distrital</w:t>
      </w:r>
      <w:r w:rsidR="00966CA0">
        <w:rPr>
          <w:rFonts w:ascii="Verdana" w:eastAsia="Verdana" w:hAnsi="Verdana" w:cs="Verdana"/>
          <w:sz w:val="23"/>
          <w:szCs w:val="23"/>
        </w:rPr>
        <w:t xml:space="preserve"> </w:t>
      </w:r>
      <w:r>
        <w:rPr>
          <w:rFonts w:ascii="Verdana" w:eastAsia="Verdana" w:hAnsi="Verdana" w:cs="Verdana"/>
          <w:sz w:val="23"/>
          <w:szCs w:val="23"/>
        </w:rPr>
        <w:t xml:space="preserve">deberá remitir a las respectivas alcaldías municipales un informe detallado de los hallazgos identificados durante las visitas de </w:t>
      </w:r>
      <w:r w:rsidR="00D56CAF">
        <w:rPr>
          <w:rFonts w:ascii="Verdana" w:eastAsia="Verdana" w:hAnsi="Verdana" w:cs="Verdana"/>
          <w:sz w:val="23"/>
          <w:szCs w:val="23"/>
        </w:rPr>
        <w:t>i</w:t>
      </w:r>
      <w:r>
        <w:rPr>
          <w:rFonts w:ascii="Verdana" w:eastAsia="Verdana" w:hAnsi="Verdana" w:cs="Verdana"/>
          <w:sz w:val="23"/>
          <w:szCs w:val="23"/>
        </w:rPr>
        <w:t xml:space="preserve">nspección, vigilancia y </w:t>
      </w:r>
      <w:r w:rsidR="00D56CAF">
        <w:rPr>
          <w:rFonts w:ascii="Verdana" w:eastAsia="Verdana" w:hAnsi="Verdana" w:cs="Verdana"/>
          <w:sz w:val="23"/>
          <w:szCs w:val="23"/>
        </w:rPr>
        <w:t>c</w:t>
      </w:r>
      <w:r>
        <w:rPr>
          <w:rFonts w:ascii="Verdana" w:eastAsia="Verdana" w:hAnsi="Verdana" w:cs="Verdana"/>
          <w:sz w:val="23"/>
          <w:szCs w:val="23"/>
        </w:rPr>
        <w:t>ontrol</w:t>
      </w:r>
      <w:r w:rsidR="00966CA0">
        <w:rPr>
          <w:rFonts w:ascii="Verdana" w:eastAsia="Verdana" w:hAnsi="Verdana" w:cs="Verdana"/>
          <w:sz w:val="23"/>
          <w:szCs w:val="23"/>
        </w:rPr>
        <w:t xml:space="preserve">, </w:t>
      </w:r>
      <w:r>
        <w:rPr>
          <w:rFonts w:ascii="Verdana" w:eastAsia="Verdana" w:hAnsi="Verdana" w:cs="Verdana"/>
          <w:sz w:val="23"/>
          <w:szCs w:val="23"/>
        </w:rPr>
        <w:t>con el fin de fortalecer la supervisión y el control de los contratos suscritos con las unidades quirúrgicas móviles y las carpas móviles de prestación de servicios.</w:t>
      </w:r>
    </w:p>
    <w:p w14:paraId="000000BC" w14:textId="77777777" w:rsidR="008C46C9" w:rsidRDefault="008C46C9">
      <w:pPr>
        <w:jc w:val="both"/>
        <w:rPr>
          <w:rFonts w:ascii="Verdana" w:eastAsia="Verdana" w:hAnsi="Verdana" w:cs="Verdana"/>
          <w:sz w:val="23"/>
          <w:szCs w:val="23"/>
        </w:rPr>
      </w:pPr>
    </w:p>
    <w:p w14:paraId="000000BD" w14:textId="67B9AA37" w:rsidR="008C46C9" w:rsidRDefault="00E42BF4">
      <w:pPr>
        <w:jc w:val="both"/>
        <w:rPr>
          <w:rFonts w:ascii="Verdana" w:eastAsia="Verdana" w:hAnsi="Verdana" w:cs="Verdana"/>
          <w:sz w:val="23"/>
          <w:szCs w:val="23"/>
        </w:rPr>
      </w:pPr>
      <w:r>
        <w:rPr>
          <w:rFonts w:ascii="Verdana" w:eastAsia="Verdana" w:hAnsi="Verdana" w:cs="Verdana"/>
          <w:b/>
          <w:sz w:val="23"/>
          <w:szCs w:val="23"/>
        </w:rPr>
        <w:t>Artículo 1</w:t>
      </w:r>
      <w:r w:rsidR="00D56CAF">
        <w:rPr>
          <w:rFonts w:ascii="Verdana" w:eastAsia="Verdana" w:hAnsi="Verdana" w:cs="Verdana"/>
          <w:b/>
          <w:sz w:val="23"/>
          <w:szCs w:val="23"/>
        </w:rPr>
        <w:t>4</w:t>
      </w:r>
      <w:r>
        <w:rPr>
          <w:rFonts w:ascii="Verdana" w:eastAsia="Verdana" w:hAnsi="Verdana" w:cs="Verdana"/>
          <w:sz w:val="23"/>
          <w:szCs w:val="23"/>
        </w:rPr>
        <w:t xml:space="preserve">. </w:t>
      </w:r>
      <w:r w:rsidR="00D56CAF">
        <w:rPr>
          <w:rFonts w:ascii="Verdana" w:eastAsia="Verdana" w:hAnsi="Verdana" w:cs="Verdana"/>
          <w:b/>
          <w:sz w:val="23"/>
          <w:szCs w:val="23"/>
        </w:rPr>
        <w:t xml:space="preserve">Requisitos para el desarrollo de las visitas de </w:t>
      </w:r>
      <w:r w:rsidR="00C24840" w:rsidRPr="00C24840">
        <w:rPr>
          <w:rFonts w:ascii="Verdana" w:eastAsia="Verdana" w:hAnsi="Verdana" w:cs="Verdana"/>
          <w:b/>
          <w:sz w:val="23"/>
          <w:szCs w:val="23"/>
        </w:rPr>
        <w:t>Inspección, Vigilancia y Control sanitario</w:t>
      </w:r>
      <w:r>
        <w:rPr>
          <w:rFonts w:ascii="Verdana" w:eastAsia="Verdana" w:hAnsi="Verdana" w:cs="Verdana"/>
          <w:b/>
          <w:sz w:val="23"/>
          <w:szCs w:val="23"/>
        </w:rPr>
        <w:t>.</w:t>
      </w:r>
      <w:r>
        <w:rPr>
          <w:rFonts w:ascii="Verdana" w:eastAsia="Verdana" w:hAnsi="Verdana" w:cs="Verdana"/>
          <w:sz w:val="23"/>
          <w:szCs w:val="23"/>
        </w:rPr>
        <w:t xml:space="preserve"> Las unidades quirúrgicas móviles</w:t>
      </w:r>
      <w:r w:rsidR="00351FD9">
        <w:rPr>
          <w:rFonts w:ascii="Verdana" w:eastAsia="Verdana" w:hAnsi="Verdana" w:cs="Verdana"/>
          <w:sz w:val="23"/>
          <w:szCs w:val="23"/>
        </w:rPr>
        <w:t xml:space="preserve">, </w:t>
      </w:r>
      <w:r w:rsidR="008F084C" w:rsidRPr="002D53AE">
        <w:rPr>
          <w:rFonts w:ascii="Verdana" w:eastAsia="Verdana" w:hAnsi="Verdana" w:cs="Verdana"/>
          <w:sz w:val="23"/>
          <w:szCs w:val="23"/>
        </w:rPr>
        <w:t>punto fijo de esterilización quirúrgica y punto de esterilización quirúrgica transitorio</w:t>
      </w:r>
      <w:r w:rsidR="008F084C">
        <w:rPr>
          <w:rFonts w:ascii="Verdana" w:eastAsia="Verdana" w:hAnsi="Verdana" w:cs="Verdana"/>
          <w:sz w:val="23"/>
          <w:szCs w:val="23"/>
        </w:rPr>
        <w:t xml:space="preserve"> </w:t>
      </w:r>
      <w:r>
        <w:rPr>
          <w:rFonts w:ascii="Verdana" w:eastAsia="Verdana" w:hAnsi="Verdana" w:cs="Verdana"/>
          <w:sz w:val="23"/>
          <w:szCs w:val="23"/>
        </w:rPr>
        <w:t>que operen en el territorio nacional y presten servicios de esterilización quirúrgica en gatos</w:t>
      </w:r>
      <w:r w:rsidR="00966CA0">
        <w:rPr>
          <w:rFonts w:ascii="Verdana" w:eastAsia="Verdana" w:hAnsi="Verdana" w:cs="Verdana"/>
          <w:sz w:val="23"/>
          <w:szCs w:val="23"/>
        </w:rPr>
        <w:t xml:space="preserve"> y perros</w:t>
      </w:r>
      <w:r>
        <w:rPr>
          <w:rFonts w:ascii="Verdana" w:eastAsia="Verdana" w:hAnsi="Verdana" w:cs="Verdana"/>
          <w:sz w:val="23"/>
          <w:szCs w:val="23"/>
        </w:rPr>
        <w:t>, deberá</w:t>
      </w:r>
      <w:r w:rsidR="00966CA0">
        <w:rPr>
          <w:rFonts w:ascii="Verdana" w:eastAsia="Verdana" w:hAnsi="Verdana" w:cs="Verdana"/>
          <w:sz w:val="23"/>
          <w:szCs w:val="23"/>
        </w:rPr>
        <w:t xml:space="preserve">n </w:t>
      </w:r>
      <w:sdt>
        <w:sdtPr>
          <w:tag w:val="goog_rdk_146"/>
          <w:id w:val="1379568691"/>
        </w:sdtPr>
        <w:sdtContent>
          <w:r>
            <w:rPr>
              <w:rFonts w:ascii="Verdana" w:eastAsia="Verdana" w:hAnsi="Verdana" w:cs="Verdana"/>
              <w:sz w:val="23"/>
              <w:szCs w:val="23"/>
            </w:rPr>
            <w:t>cumplir</w:t>
          </w:r>
        </w:sdtContent>
      </w:sdt>
      <w:r>
        <w:rPr>
          <w:rFonts w:ascii="Verdana" w:eastAsia="Verdana" w:hAnsi="Verdana" w:cs="Verdana"/>
          <w:sz w:val="23"/>
          <w:szCs w:val="23"/>
        </w:rPr>
        <w:t xml:space="preserve"> los siguientes requisitos mínimos </w:t>
      </w:r>
      <w:r>
        <w:rPr>
          <w:rFonts w:ascii="Verdana" w:eastAsia="Verdana" w:hAnsi="Verdana" w:cs="Verdana"/>
          <w:sz w:val="23"/>
          <w:szCs w:val="23"/>
        </w:rPr>
        <w:lastRenderedPageBreak/>
        <w:t>establecidos para el desarrollo de las visitas de Inspección, Vigilancia y Control sanitario:</w:t>
      </w:r>
    </w:p>
    <w:p w14:paraId="25C1A99B" w14:textId="77777777" w:rsidR="00E058DB" w:rsidRDefault="00E058DB" w:rsidP="00E058DB">
      <w:pPr>
        <w:pBdr>
          <w:top w:val="nil"/>
          <w:left w:val="nil"/>
          <w:bottom w:val="nil"/>
          <w:right w:val="nil"/>
          <w:between w:val="nil"/>
        </w:pBdr>
        <w:jc w:val="both"/>
        <w:rPr>
          <w:rFonts w:ascii="Verdana" w:eastAsia="Verdana" w:hAnsi="Verdana" w:cs="Verdana"/>
          <w:sz w:val="23"/>
          <w:szCs w:val="23"/>
        </w:rPr>
      </w:pPr>
    </w:p>
    <w:p w14:paraId="4B0240CE" w14:textId="3ED56EDD" w:rsidR="00E058DB" w:rsidRDefault="00E42BF4" w:rsidP="00E508EA">
      <w:pPr>
        <w:pStyle w:val="Prrafodelista"/>
        <w:numPr>
          <w:ilvl w:val="0"/>
          <w:numId w:val="9"/>
        </w:numPr>
        <w:pBdr>
          <w:top w:val="nil"/>
          <w:left w:val="nil"/>
          <w:bottom w:val="nil"/>
          <w:right w:val="nil"/>
          <w:between w:val="nil"/>
        </w:pBdr>
        <w:ind w:left="709"/>
        <w:jc w:val="both"/>
        <w:rPr>
          <w:rFonts w:ascii="Verdana" w:eastAsia="Verdana" w:hAnsi="Verdana" w:cs="Verdana"/>
          <w:color w:val="000000"/>
          <w:sz w:val="23"/>
          <w:szCs w:val="23"/>
        </w:rPr>
      </w:pPr>
      <w:r w:rsidRPr="00E058DB">
        <w:rPr>
          <w:rFonts w:ascii="Verdana" w:eastAsia="Verdana" w:hAnsi="Verdana" w:cs="Verdana"/>
          <w:color w:val="000000"/>
          <w:sz w:val="23"/>
          <w:szCs w:val="23"/>
        </w:rPr>
        <w:t>Estar adscrit</w:t>
      </w:r>
      <w:r w:rsidR="00E058DB" w:rsidRPr="00E058DB">
        <w:rPr>
          <w:rFonts w:ascii="Verdana" w:eastAsia="Verdana" w:hAnsi="Verdana" w:cs="Verdana"/>
          <w:color w:val="000000"/>
          <w:sz w:val="23"/>
          <w:szCs w:val="23"/>
        </w:rPr>
        <w:t>o</w:t>
      </w:r>
      <w:r w:rsidRPr="00E058DB">
        <w:rPr>
          <w:rFonts w:ascii="Verdana" w:eastAsia="Verdana" w:hAnsi="Verdana" w:cs="Verdana"/>
          <w:color w:val="000000"/>
          <w:sz w:val="23"/>
          <w:szCs w:val="23"/>
        </w:rPr>
        <w:t xml:space="preserve">s a un establecimiento veterinario legalmente </w:t>
      </w:r>
      <w:r w:rsidR="00E058DB" w:rsidRPr="00E058DB">
        <w:rPr>
          <w:rFonts w:ascii="Verdana" w:eastAsia="Verdana" w:hAnsi="Verdana" w:cs="Verdana"/>
          <w:color w:val="000000"/>
          <w:sz w:val="23"/>
          <w:szCs w:val="23"/>
        </w:rPr>
        <w:t>constitu</w:t>
      </w:r>
      <w:r w:rsidR="00E058DB" w:rsidRPr="00E058DB">
        <w:rPr>
          <w:rFonts w:ascii="Verdana" w:eastAsia="Verdana" w:hAnsi="Verdana" w:cs="Verdana"/>
          <w:sz w:val="23"/>
          <w:szCs w:val="23"/>
        </w:rPr>
        <w:t>ido</w:t>
      </w:r>
      <w:sdt>
        <w:sdtPr>
          <w:tag w:val="goog_rdk_153"/>
          <w:id w:val="-1368412444"/>
        </w:sdtPr>
        <w:sdtContent>
          <w:r w:rsidR="00991E61">
            <w:t xml:space="preserve"> </w:t>
          </w:r>
          <w:r w:rsidR="00991E61" w:rsidRPr="00991E61">
            <w:rPr>
              <w:rFonts w:ascii="Verdana" w:eastAsia="Verdana" w:hAnsi="Verdana" w:cs="Verdana"/>
              <w:color w:val="000000"/>
              <w:sz w:val="23"/>
              <w:szCs w:val="23"/>
            </w:rPr>
            <w:t>y</w:t>
          </w:r>
        </w:sdtContent>
      </w:sdt>
      <w:r w:rsidRPr="00E058DB">
        <w:rPr>
          <w:rFonts w:ascii="Verdana" w:eastAsia="Verdana" w:hAnsi="Verdana" w:cs="Verdana"/>
          <w:color w:val="000000"/>
          <w:sz w:val="23"/>
          <w:szCs w:val="23"/>
        </w:rPr>
        <w:t xml:space="preserve"> que cuente con concepto sanitario favorable vigente</w:t>
      </w:r>
      <w:r w:rsidR="00E058DB" w:rsidRPr="00E058DB">
        <w:rPr>
          <w:rFonts w:ascii="Verdana" w:eastAsia="Verdana" w:hAnsi="Verdana" w:cs="Verdana"/>
          <w:color w:val="000000"/>
          <w:sz w:val="23"/>
          <w:szCs w:val="23"/>
        </w:rPr>
        <w:t xml:space="preserve">, </w:t>
      </w:r>
      <w:r w:rsidRPr="00E058DB">
        <w:rPr>
          <w:rFonts w:ascii="Verdana" w:eastAsia="Verdana" w:hAnsi="Verdana" w:cs="Verdana"/>
          <w:color w:val="000000"/>
          <w:sz w:val="23"/>
          <w:szCs w:val="23"/>
        </w:rPr>
        <w:t xml:space="preserve">emitido por la autoridad competente. El establecimiento veterinario </w:t>
      </w:r>
      <w:r w:rsidR="00E058DB" w:rsidRPr="00E058DB">
        <w:rPr>
          <w:rFonts w:ascii="Verdana" w:eastAsia="Verdana" w:hAnsi="Verdana" w:cs="Verdana"/>
          <w:color w:val="000000"/>
          <w:sz w:val="23"/>
          <w:szCs w:val="23"/>
        </w:rPr>
        <w:t>podrá ubicarse en un municipio o ciudad diferente donde se va a realizar la jornada de esterilización de gatos y perros siempre y cuando no traspase la frontera departamental; sin embargo, si la unidad sale de la jurisdicción del departamento deberá solicitar la visita de (IVC) por parte de la Secretaria de Salud o quien haga sus veces en el departamento, municipio o distrito según su categoría.</w:t>
      </w:r>
    </w:p>
    <w:p w14:paraId="5D6E4BDE" w14:textId="77777777" w:rsidR="00E058DB" w:rsidRDefault="00E058DB" w:rsidP="00E508EA">
      <w:pPr>
        <w:pStyle w:val="Prrafodelista"/>
        <w:pBdr>
          <w:top w:val="nil"/>
          <w:left w:val="nil"/>
          <w:bottom w:val="nil"/>
          <w:right w:val="nil"/>
          <w:between w:val="nil"/>
        </w:pBdr>
        <w:ind w:left="709"/>
        <w:jc w:val="both"/>
        <w:rPr>
          <w:rFonts w:ascii="Verdana" w:eastAsia="Verdana" w:hAnsi="Verdana" w:cs="Verdana"/>
          <w:color w:val="000000"/>
          <w:sz w:val="23"/>
          <w:szCs w:val="23"/>
        </w:rPr>
      </w:pPr>
    </w:p>
    <w:p w14:paraId="000000C1" w14:textId="401B39A6" w:rsidR="008C46C9" w:rsidRPr="00E058DB" w:rsidRDefault="00E42BF4" w:rsidP="00E508EA">
      <w:pPr>
        <w:pStyle w:val="Prrafodelista"/>
        <w:numPr>
          <w:ilvl w:val="0"/>
          <w:numId w:val="9"/>
        </w:numPr>
        <w:pBdr>
          <w:top w:val="nil"/>
          <w:left w:val="nil"/>
          <w:bottom w:val="nil"/>
          <w:right w:val="nil"/>
          <w:between w:val="nil"/>
        </w:pBdr>
        <w:ind w:left="709"/>
        <w:jc w:val="both"/>
        <w:rPr>
          <w:rFonts w:ascii="Verdana" w:eastAsia="Verdana" w:hAnsi="Verdana" w:cs="Verdana"/>
          <w:color w:val="000000"/>
          <w:sz w:val="23"/>
          <w:szCs w:val="23"/>
        </w:rPr>
      </w:pPr>
      <w:r w:rsidRPr="00E058DB">
        <w:rPr>
          <w:rFonts w:ascii="Verdana" w:eastAsia="Verdana" w:hAnsi="Verdana" w:cs="Verdana"/>
          <w:color w:val="000000"/>
          <w:sz w:val="23"/>
          <w:szCs w:val="23"/>
        </w:rPr>
        <w:t>El establecimiento veterinario o, en su defecto, la administración municipal</w:t>
      </w:r>
      <w:r w:rsidR="00E058DB">
        <w:rPr>
          <w:rFonts w:ascii="Verdana" w:eastAsia="Verdana" w:hAnsi="Verdana" w:cs="Verdana"/>
          <w:color w:val="000000"/>
          <w:sz w:val="23"/>
          <w:szCs w:val="23"/>
        </w:rPr>
        <w:t xml:space="preserve">, </w:t>
      </w:r>
      <w:r w:rsidRPr="00E058DB">
        <w:rPr>
          <w:rFonts w:ascii="Verdana" w:eastAsia="Verdana" w:hAnsi="Verdana" w:cs="Verdana"/>
          <w:color w:val="000000"/>
          <w:sz w:val="23"/>
          <w:szCs w:val="23"/>
        </w:rPr>
        <w:t>deberá</w:t>
      </w:r>
      <w:r w:rsidR="00E058DB">
        <w:rPr>
          <w:rFonts w:ascii="Verdana" w:eastAsia="Verdana" w:hAnsi="Verdana" w:cs="Verdana"/>
          <w:color w:val="000000"/>
          <w:sz w:val="23"/>
          <w:szCs w:val="23"/>
        </w:rPr>
        <w:t xml:space="preserve"> </w:t>
      </w:r>
      <w:r w:rsidRPr="00E058DB">
        <w:rPr>
          <w:rFonts w:ascii="Verdana" w:eastAsia="Verdana" w:hAnsi="Verdana" w:cs="Verdana"/>
          <w:color w:val="000000"/>
          <w:sz w:val="23"/>
          <w:szCs w:val="23"/>
        </w:rPr>
        <w:t>estar inscrito</w:t>
      </w:r>
      <w:r w:rsidR="00E058DB">
        <w:rPr>
          <w:rFonts w:ascii="Verdana" w:eastAsia="Verdana" w:hAnsi="Verdana" w:cs="Verdana"/>
          <w:color w:val="000000"/>
          <w:sz w:val="23"/>
          <w:szCs w:val="23"/>
        </w:rPr>
        <w:t xml:space="preserve"> </w:t>
      </w:r>
      <w:r w:rsidRPr="00E058DB">
        <w:rPr>
          <w:rFonts w:ascii="Verdana" w:eastAsia="Verdana" w:hAnsi="Verdana" w:cs="Verdana"/>
          <w:color w:val="000000"/>
          <w:sz w:val="23"/>
          <w:szCs w:val="23"/>
        </w:rPr>
        <w:t>ante el Fondo Nacional de Estupefacientes (FNE)</w:t>
      </w:r>
      <w:r w:rsidR="00D56CAF">
        <w:rPr>
          <w:rFonts w:ascii="Verdana" w:eastAsia="Verdana" w:hAnsi="Verdana" w:cs="Verdana"/>
          <w:color w:val="000000"/>
          <w:sz w:val="23"/>
          <w:szCs w:val="23"/>
        </w:rPr>
        <w:t xml:space="preserve"> o </w:t>
      </w:r>
      <w:r w:rsidR="001271EA">
        <w:rPr>
          <w:rFonts w:ascii="Verdana" w:eastAsia="Verdana" w:hAnsi="Verdana" w:cs="Verdana"/>
          <w:color w:val="000000"/>
          <w:sz w:val="23"/>
          <w:szCs w:val="23"/>
        </w:rPr>
        <w:t>Fondo Rotatorio de Estupefacientes (FRE)</w:t>
      </w:r>
      <w:r w:rsidR="00C24840">
        <w:rPr>
          <w:rFonts w:ascii="Verdana" w:eastAsia="Verdana" w:hAnsi="Verdana" w:cs="Verdana"/>
          <w:color w:val="000000"/>
          <w:sz w:val="23"/>
          <w:szCs w:val="23"/>
        </w:rPr>
        <w:t xml:space="preserve"> o quien haga sus veces</w:t>
      </w:r>
      <w:r w:rsidR="001271EA">
        <w:rPr>
          <w:rFonts w:ascii="Verdana" w:eastAsia="Verdana" w:hAnsi="Verdana" w:cs="Verdana"/>
          <w:color w:val="000000"/>
          <w:sz w:val="23"/>
          <w:szCs w:val="23"/>
        </w:rPr>
        <w:t>,</w:t>
      </w:r>
      <w:r w:rsidRPr="00E058DB">
        <w:rPr>
          <w:rFonts w:ascii="Verdana" w:eastAsia="Verdana" w:hAnsi="Verdana" w:cs="Verdana"/>
          <w:color w:val="000000"/>
          <w:sz w:val="23"/>
          <w:szCs w:val="23"/>
        </w:rPr>
        <w:t xml:space="preserve"> para el manejo y uso de medicamentos de control especial, conforme a la normatividad vigente.</w:t>
      </w:r>
    </w:p>
    <w:p w14:paraId="000000C2" w14:textId="77777777" w:rsidR="008C46C9" w:rsidRDefault="008C46C9">
      <w:pPr>
        <w:pBdr>
          <w:top w:val="nil"/>
          <w:left w:val="nil"/>
          <w:bottom w:val="nil"/>
          <w:right w:val="nil"/>
          <w:between w:val="nil"/>
        </w:pBdr>
        <w:ind w:left="720"/>
        <w:rPr>
          <w:rFonts w:ascii="Verdana" w:eastAsia="Verdana" w:hAnsi="Verdana" w:cs="Verdana"/>
          <w:color w:val="000000"/>
          <w:sz w:val="23"/>
          <w:szCs w:val="23"/>
        </w:rPr>
      </w:pPr>
    </w:p>
    <w:p w14:paraId="000000C3" w14:textId="2A169269" w:rsidR="008C46C9" w:rsidRDefault="00E42BF4">
      <w:pPr>
        <w:jc w:val="both"/>
        <w:rPr>
          <w:rFonts w:ascii="Verdana" w:eastAsia="Verdana" w:hAnsi="Verdana" w:cs="Verdana"/>
          <w:sz w:val="23"/>
          <w:szCs w:val="23"/>
        </w:rPr>
      </w:pPr>
      <w:r>
        <w:rPr>
          <w:rFonts w:ascii="Verdana" w:eastAsia="Verdana" w:hAnsi="Verdana" w:cs="Verdana"/>
          <w:b/>
          <w:sz w:val="23"/>
          <w:szCs w:val="23"/>
        </w:rPr>
        <w:t>Artículo 1</w:t>
      </w:r>
      <w:r w:rsidR="00C24840">
        <w:rPr>
          <w:rFonts w:ascii="Verdana" w:eastAsia="Verdana" w:hAnsi="Verdana" w:cs="Verdana"/>
          <w:b/>
          <w:sz w:val="23"/>
          <w:szCs w:val="23"/>
        </w:rPr>
        <w:t>5</w:t>
      </w:r>
      <w:r>
        <w:rPr>
          <w:rFonts w:ascii="Verdana" w:eastAsia="Verdana" w:hAnsi="Verdana" w:cs="Verdana"/>
          <w:b/>
          <w:sz w:val="23"/>
          <w:szCs w:val="23"/>
        </w:rPr>
        <w:t xml:space="preserve">. Gestión de residuos generados en la atención de salud o similares. </w:t>
      </w:r>
      <w:r>
        <w:rPr>
          <w:rFonts w:ascii="Verdana" w:eastAsia="Verdana" w:hAnsi="Verdana" w:cs="Verdana"/>
          <w:sz w:val="23"/>
          <w:szCs w:val="23"/>
        </w:rPr>
        <w:t>Las unidades quirúrgicas móviles</w:t>
      </w:r>
      <w:r w:rsidR="00351FD9">
        <w:rPr>
          <w:rFonts w:ascii="Verdana" w:eastAsia="Verdana" w:hAnsi="Verdana" w:cs="Verdana"/>
          <w:sz w:val="23"/>
          <w:szCs w:val="23"/>
        </w:rPr>
        <w:t>,</w:t>
      </w:r>
      <w:r w:rsidR="00351FD9" w:rsidRPr="00351FD9">
        <w:rPr>
          <w:rFonts w:ascii="Verdana" w:eastAsia="Verdana" w:hAnsi="Verdana" w:cs="Verdana"/>
          <w:sz w:val="23"/>
          <w:szCs w:val="23"/>
        </w:rPr>
        <w:t xml:space="preserve"> </w:t>
      </w:r>
      <w:r w:rsidR="008F084C" w:rsidRPr="002D53AE">
        <w:rPr>
          <w:rFonts w:ascii="Verdana" w:eastAsia="Verdana" w:hAnsi="Verdana" w:cs="Verdana"/>
          <w:sz w:val="23"/>
          <w:szCs w:val="23"/>
        </w:rPr>
        <w:t>punto fijo de esterilización quirúrgica y punto de esterilización quirúrgica transitorio</w:t>
      </w:r>
      <w:r w:rsidR="008F084C">
        <w:rPr>
          <w:rFonts w:ascii="Verdana" w:eastAsia="Verdana" w:hAnsi="Verdana" w:cs="Verdana"/>
          <w:sz w:val="23"/>
          <w:szCs w:val="23"/>
        </w:rPr>
        <w:t xml:space="preserve"> </w:t>
      </w:r>
      <w:r>
        <w:rPr>
          <w:rFonts w:ascii="Verdana" w:eastAsia="Verdana" w:hAnsi="Verdana" w:cs="Verdana"/>
          <w:sz w:val="23"/>
          <w:szCs w:val="23"/>
        </w:rPr>
        <w:t xml:space="preserve">que presten servicios de esterilización quirúrgica de </w:t>
      </w:r>
      <w:r w:rsidR="00C24840">
        <w:rPr>
          <w:rFonts w:ascii="Verdana" w:eastAsia="Verdana" w:hAnsi="Verdana" w:cs="Verdana"/>
          <w:sz w:val="23"/>
          <w:szCs w:val="23"/>
        </w:rPr>
        <w:t xml:space="preserve">gatos y perros </w:t>
      </w:r>
      <w:r>
        <w:rPr>
          <w:rFonts w:ascii="Verdana" w:eastAsia="Verdana" w:hAnsi="Verdana" w:cs="Verdana"/>
          <w:sz w:val="23"/>
          <w:szCs w:val="23"/>
        </w:rPr>
        <w:t>en el territorio nacional deberán garantizar la gestión integral de los residuos generados durante la atención, en cumplimiento de lo dispuesto en la Resolución 591 de 2024 o la norma que la modifique, adicione, sustituya o derogue.</w:t>
      </w:r>
    </w:p>
    <w:p w14:paraId="000000C4"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 xml:space="preserve"> </w:t>
      </w:r>
    </w:p>
    <w:p w14:paraId="000000C5" w14:textId="3E35F972" w:rsidR="008C46C9" w:rsidRDefault="00E42BF4">
      <w:pPr>
        <w:jc w:val="both"/>
        <w:rPr>
          <w:rFonts w:ascii="Verdana" w:eastAsia="Verdana" w:hAnsi="Verdana" w:cs="Verdana"/>
          <w:sz w:val="23"/>
          <w:szCs w:val="23"/>
        </w:rPr>
      </w:pPr>
      <w:r>
        <w:rPr>
          <w:rFonts w:ascii="Verdana" w:eastAsia="Verdana" w:hAnsi="Verdana" w:cs="Verdana"/>
          <w:b/>
          <w:sz w:val="23"/>
          <w:szCs w:val="23"/>
        </w:rPr>
        <w:t>Parágrafo</w:t>
      </w:r>
      <w:r>
        <w:rPr>
          <w:rFonts w:ascii="Verdana" w:eastAsia="Verdana" w:hAnsi="Verdana" w:cs="Verdana"/>
          <w:sz w:val="23"/>
          <w:szCs w:val="23"/>
        </w:rPr>
        <w:t xml:space="preserve">. El Ministerio de Salud y Protección Social expedirá, dentro de los </w:t>
      </w:r>
      <w:sdt>
        <w:sdtPr>
          <w:tag w:val="goog_rdk_161"/>
          <w:id w:val="-1997976190"/>
        </w:sdtPr>
        <w:sdtContent>
          <w:r>
            <w:rPr>
              <w:rFonts w:ascii="Verdana" w:eastAsia="Verdana" w:hAnsi="Verdana" w:cs="Verdana"/>
              <w:sz w:val="23"/>
              <w:szCs w:val="23"/>
            </w:rPr>
            <w:t xml:space="preserve">seis </w:t>
          </w:r>
        </w:sdtContent>
      </w:sdt>
      <w:r>
        <w:rPr>
          <w:rFonts w:ascii="Verdana" w:eastAsia="Verdana" w:hAnsi="Verdana" w:cs="Verdana"/>
          <w:sz w:val="23"/>
          <w:szCs w:val="23"/>
        </w:rPr>
        <w:t>(</w:t>
      </w:r>
      <w:sdt>
        <w:sdtPr>
          <w:tag w:val="goog_rdk_163"/>
          <w:id w:val="1169104579"/>
        </w:sdtPr>
        <w:sdtContent>
          <w:r w:rsidR="001271EA">
            <w:rPr>
              <w:rFonts w:ascii="Verdana" w:eastAsia="Verdana" w:hAnsi="Verdana" w:cs="Verdana"/>
              <w:sz w:val="23"/>
              <w:szCs w:val="23"/>
            </w:rPr>
            <w:t>6</w:t>
          </w:r>
        </w:sdtContent>
      </w:sdt>
      <w:r>
        <w:rPr>
          <w:rFonts w:ascii="Verdana" w:eastAsia="Verdana" w:hAnsi="Verdana" w:cs="Verdana"/>
          <w:sz w:val="23"/>
          <w:szCs w:val="23"/>
        </w:rPr>
        <w:t>) meses siguientes a la entrada en vigencia de la presente resolución, las orientaciones para la gestión integral de los residuos generados en la atención en salud o en actividades similares, aplicables a este tipo de servicios.</w:t>
      </w:r>
    </w:p>
    <w:p w14:paraId="000000C6" w14:textId="77777777" w:rsidR="008C46C9" w:rsidRDefault="008C46C9">
      <w:pPr>
        <w:jc w:val="both"/>
        <w:rPr>
          <w:rFonts w:ascii="Verdana" w:eastAsia="Verdana" w:hAnsi="Verdana" w:cs="Verdana"/>
          <w:sz w:val="23"/>
          <w:szCs w:val="23"/>
        </w:rPr>
      </w:pPr>
    </w:p>
    <w:p w14:paraId="702ADB89" w14:textId="46A76EFA" w:rsidR="001271EA" w:rsidRDefault="00E42BF4">
      <w:pPr>
        <w:jc w:val="both"/>
      </w:pPr>
      <w:r w:rsidRPr="001271EA">
        <w:rPr>
          <w:rFonts w:ascii="Verdana" w:eastAsia="Verdana" w:hAnsi="Verdana" w:cs="Verdana"/>
          <w:b/>
          <w:sz w:val="23"/>
          <w:szCs w:val="23"/>
        </w:rPr>
        <w:t>Artículo 1</w:t>
      </w:r>
      <w:r w:rsidR="00C24840">
        <w:rPr>
          <w:rFonts w:ascii="Verdana" w:eastAsia="Verdana" w:hAnsi="Verdana" w:cs="Verdana"/>
          <w:b/>
          <w:sz w:val="23"/>
          <w:szCs w:val="23"/>
        </w:rPr>
        <w:t>6</w:t>
      </w:r>
      <w:r w:rsidRPr="001271EA">
        <w:rPr>
          <w:rFonts w:ascii="Verdana" w:eastAsia="Verdana" w:hAnsi="Verdana" w:cs="Verdana"/>
          <w:b/>
          <w:sz w:val="23"/>
          <w:szCs w:val="23"/>
        </w:rPr>
        <w:t>.</w:t>
      </w:r>
      <w:r w:rsidR="001271EA">
        <w:rPr>
          <w:rFonts w:ascii="Verdana" w:eastAsia="Verdana" w:hAnsi="Verdana" w:cs="Verdana"/>
          <w:sz w:val="23"/>
          <w:szCs w:val="23"/>
        </w:rPr>
        <w:t xml:space="preserve"> </w:t>
      </w:r>
      <w:r w:rsidR="00C4670E">
        <w:rPr>
          <w:rFonts w:ascii="Verdana" w:eastAsia="Verdana" w:hAnsi="Verdana" w:cs="Verdana"/>
          <w:b/>
          <w:sz w:val="23"/>
          <w:szCs w:val="23"/>
        </w:rPr>
        <w:t>O</w:t>
      </w:r>
      <w:r w:rsidRPr="001271EA">
        <w:rPr>
          <w:rFonts w:ascii="Verdana" w:eastAsia="Verdana" w:hAnsi="Verdana" w:cs="Verdana"/>
          <w:b/>
          <w:sz w:val="23"/>
          <w:szCs w:val="23"/>
        </w:rPr>
        <w:t xml:space="preserve">peración de </w:t>
      </w:r>
      <w:r w:rsidR="00574235">
        <w:rPr>
          <w:rFonts w:ascii="Verdana" w:eastAsia="Verdana" w:hAnsi="Verdana" w:cs="Verdana"/>
          <w:b/>
          <w:sz w:val="23"/>
          <w:szCs w:val="23"/>
        </w:rPr>
        <w:t>l</w:t>
      </w:r>
      <w:r w:rsidR="00AB1EAE">
        <w:rPr>
          <w:rFonts w:ascii="Verdana" w:eastAsia="Verdana" w:hAnsi="Verdana" w:cs="Verdana"/>
          <w:b/>
          <w:sz w:val="23"/>
          <w:szCs w:val="23"/>
        </w:rPr>
        <w:t xml:space="preserve">os </w:t>
      </w:r>
      <w:r w:rsidR="008F084C" w:rsidRPr="00E508EA">
        <w:rPr>
          <w:rFonts w:ascii="Verdana" w:eastAsia="Verdana" w:hAnsi="Verdana" w:cs="Verdana"/>
          <w:b/>
          <w:sz w:val="23"/>
          <w:szCs w:val="23"/>
        </w:rPr>
        <w:t>punto</w:t>
      </w:r>
      <w:r w:rsidR="008F084C">
        <w:rPr>
          <w:rFonts w:ascii="Verdana" w:eastAsia="Verdana" w:hAnsi="Verdana" w:cs="Verdana"/>
          <w:b/>
          <w:sz w:val="23"/>
          <w:szCs w:val="23"/>
        </w:rPr>
        <w:t>s</w:t>
      </w:r>
      <w:r w:rsidR="008F084C" w:rsidRPr="00E508EA">
        <w:rPr>
          <w:rFonts w:ascii="Verdana" w:eastAsia="Verdana" w:hAnsi="Verdana" w:cs="Verdana"/>
          <w:b/>
          <w:sz w:val="23"/>
          <w:szCs w:val="23"/>
        </w:rPr>
        <w:t xml:space="preserve"> fijo</w:t>
      </w:r>
      <w:r w:rsidR="008F084C">
        <w:rPr>
          <w:rFonts w:ascii="Verdana" w:eastAsia="Verdana" w:hAnsi="Verdana" w:cs="Verdana"/>
          <w:b/>
          <w:sz w:val="23"/>
          <w:szCs w:val="23"/>
        </w:rPr>
        <w:t>s</w:t>
      </w:r>
      <w:r w:rsidR="008F084C" w:rsidRPr="00E508EA">
        <w:rPr>
          <w:rFonts w:ascii="Verdana" w:eastAsia="Verdana" w:hAnsi="Verdana" w:cs="Verdana"/>
          <w:b/>
          <w:sz w:val="23"/>
          <w:szCs w:val="23"/>
        </w:rPr>
        <w:t xml:space="preserve"> de esterilización quirúrgica y punto</w:t>
      </w:r>
      <w:r w:rsidR="008F084C">
        <w:rPr>
          <w:rFonts w:ascii="Verdana" w:eastAsia="Verdana" w:hAnsi="Verdana" w:cs="Verdana"/>
          <w:b/>
          <w:sz w:val="23"/>
          <w:szCs w:val="23"/>
        </w:rPr>
        <w:t>s</w:t>
      </w:r>
      <w:r w:rsidR="008F084C" w:rsidRPr="00E508EA">
        <w:rPr>
          <w:rFonts w:ascii="Verdana" w:eastAsia="Verdana" w:hAnsi="Verdana" w:cs="Verdana"/>
          <w:b/>
          <w:sz w:val="23"/>
          <w:szCs w:val="23"/>
        </w:rPr>
        <w:t xml:space="preserve"> de esterilización quirúrgica transitorio</w:t>
      </w:r>
      <w:r w:rsidR="008F084C">
        <w:rPr>
          <w:rFonts w:ascii="Verdana" w:eastAsia="Verdana" w:hAnsi="Verdana" w:cs="Verdana"/>
          <w:b/>
          <w:sz w:val="23"/>
          <w:szCs w:val="23"/>
        </w:rPr>
        <w:t>s</w:t>
      </w:r>
      <w:r w:rsidR="008F084C" w:rsidRPr="00E508EA">
        <w:rPr>
          <w:rFonts w:ascii="Verdana" w:eastAsia="Verdana" w:hAnsi="Verdana" w:cs="Verdana"/>
          <w:b/>
          <w:sz w:val="23"/>
          <w:szCs w:val="23"/>
        </w:rPr>
        <w:t>.</w:t>
      </w:r>
      <w:r w:rsidR="008F084C">
        <w:rPr>
          <w:rFonts w:ascii="Verdana" w:eastAsia="Verdana" w:hAnsi="Verdana" w:cs="Verdana"/>
          <w:sz w:val="23"/>
          <w:szCs w:val="23"/>
        </w:rPr>
        <w:t xml:space="preserve"> </w:t>
      </w:r>
      <w:r w:rsidRPr="001271EA">
        <w:rPr>
          <w:rFonts w:ascii="Verdana" w:eastAsia="Verdana" w:hAnsi="Verdana" w:cs="Verdana"/>
          <w:sz w:val="23"/>
          <w:szCs w:val="23"/>
        </w:rPr>
        <w:t>L</w:t>
      </w:r>
      <w:r w:rsidR="00AB1EAE">
        <w:rPr>
          <w:rFonts w:ascii="Verdana" w:eastAsia="Verdana" w:hAnsi="Verdana" w:cs="Verdana"/>
          <w:sz w:val="23"/>
          <w:szCs w:val="23"/>
        </w:rPr>
        <w:t>o</w:t>
      </w:r>
      <w:r w:rsidRPr="001271EA">
        <w:rPr>
          <w:rFonts w:ascii="Verdana" w:eastAsia="Verdana" w:hAnsi="Verdana" w:cs="Verdana"/>
          <w:sz w:val="23"/>
          <w:szCs w:val="23"/>
        </w:rPr>
        <w:t>s</w:t>
      </w:r>
      <w:r w:rsidR="00AB1EAE">
        <w:rPr>
          <w:rFonts w:ascii="Verdana" w:eastAsia="Verdana" w:hAnsi="Verdana" w:cs="Verdana"/>
          <w:sz w:val="23"/>
          <w:szCs w:val="23"/>
        </w:rPr>
        <w:t xml:space="preserve"> </w:t>
      </w:r>
      <w:r w:rsidR="008F084C" w:rsidRPr="002D53AE">
        <w:rPr>
          <w:rFonts w:ascii="Verdana" w:eastAsia="Verdana" w:hAnsi="Verdana" w:cs="Verdana"/>
          <w:sz w:val="23"/>
          <w:szCs w:val="23"/>
        </w:rPr>
        <w:t>punto</w:t>
      </w:r>
      <w:r w:rsidR="008F084C">
        <w:rPr>
          <w:rFonts w:ascii="Verdana" w:eastAsia="Verdana" w:hAnsi="Verdana" w:cs="Verdana"/>
          <w:sz w:val="23"/>
          <w:szCs w:val="23"/>
        </w:rPr>
        <w:t>s</w:t>
      </w:r>
      <w:r w:rsidR="008F084C" w:rsidRPr="002D53AE">
        <w:rPr>
          <w:rFonts w:ascii="Verdana" w:eastAsia="Verdana" w:hAnsi="Verdana" w:cs="Verdana"/>
          <w:sz w:val="23"/>
          <w:szCs w:val="23"/>
        </w:rPr>
        <w:t xml:space="preserve"> fijo</w:t>
      </w:r>
      <w:r w:rsidR="008F084C">
        <w:rPr>
          <w:rFonts w:ascii="Verdana" w:eastAsia="Verdana" w:hAnsi="Verdana" w:cs="Verdana"/>
          <w:sz w:val="23"/>
          <w:szCs w:val="23"/>
        </w:rPr>
        <w:t>s</w:t>
      </w:r>
      <w:r w:rsidR="008F084C" w:rsidRPr="002D53AE">
        <w:rPr>
          <w:rFonts w:ascii="Verdana" w:eastAsia="Verdana" w:hAnsi="Verdana" w:cs="Verdana"/>
          <w:sz w:val="23"/>
          <w:szCs w:val="23"/>
        </w:rPr>
        <w:t xml:space="preserve"> de esterilización quirúrgica y punto</w:t>
      </w:r>
      <w:r w:rsidR="008F084C">
        <w:rPr>
          <w:rFonts w:ascii="Verdana" w:eastAsia="Verdana" w:hAnsi="Verdana" w:cs="Verdana"/>
          <w:sz w:val="23"/>
          <w:szCs w:val="23"/>
        </w:rPr>
        <w:t>s</w:t>
      </w:r>
      <w:r w:rsidR="008F084C" w:rsidRPr="002D53AE">
        <w:rPr>
          <w:rFonts w:ascii="Verdana" w:eastAsia="Verdana" w:hAnsi="Verdana" w:cs="Verdana"/>
          <w:sz w:val="23"/>
          <w:szCs w:val="23"/>
        </w:rPr>
        <w:t xml:space="preserve"> de esterilización quirúrgica transitorio</w:t>
      </w:r>
      <w:r w:rsidR="008F084C">
        <w:rPr>
          <w:rFonts w:ascii="Verdana" w:eastAsia="Verdana" w:hAnsi="Verdana" w:cs="Verdana"/>
          <w:sz w:val="23"/>
          <w:szCs w:val="23"/>
        </w:rPr>
        <w:t xml:space="preserve">s </w:t>
      </w:r>
      <w:r w:rsidRPr="001271EA">
        <w:rPr>
          <w:rFonts w:ascii="Verdana" w:eastAsia="Verdana" w:hAnsi="Verdana" w:cs="Verdana"/>
          <w:sz w:val="23"/>
          <w:szCs w:val="23"/>
        </w:rPr>
        <w:t>estarán sujetos a visitas de Inspección, Vigilancia y Control sanitario, las cuales se efectuarán con previ</w:t>
      </w:r>
      <w:r w:rsidR="005E601B">
        <w:rPr>
          <w:rFonts w:ascii="Verdana" w:eastAsia="Verdana" w:hAnsi="Verdana" w:cs="Verdana"/>
          <w:sz w:val="23"/>
          <w:szCs w:val="23"/>
        </w:rPr>
        <w:t>a</w:t>
      </w:r>
      <w:r w:rsidRPr="001271EA">
        <w:rPr>
          <w:rFonts w:ascii="Verdana" w:eastAsia="Verdana" w:hAnsi="Verdana" w:cs="Verdana"/>
          <w:sz w:val="23"/>
          <w:szCs w:val="23"/>
        </w:rPr>
        <w:t xml:space="preserve"> </w:t>
      </w:r>
      <w:r w:rsidR="005E601B">
        <w:rPr>
          <w:rFonts w:ascii="Verdana" w:eastAsia="Verdana" w:hAnsi="Verdana" w:cs="Verdana"/>
          <w:sz w:val="23"/>
          <w:szCs w:val="23"/>
        </w:rPr>
        <w:t>notificación</w:t>
      </w:r>
      <w:r w:rsidR="005E601B" w:rsidRPr="001271EA">
        <w:rPr>
          <w:rFonts w:ascii="Verdana" w:eastAsia="Verdana" w:hAnsi="Verdana" w:cs="Verdana"/>
          <w:sz w:val="23"/>
          <w:szCs w:val="23"/>
        </w:rPr>
        <w:t xml:space="preserve"> </w:t>
      </w:r>
      <w:r w:rsidRPr="001271EA">
        <w:rPr>
          <w:rFonts w:ascii="Verdana" w:eastAsia="Verdana" w:hAnsi="Verdana" w:cs="Verdana"/>
          <w:sz w:val="23"/>
          <w:szCs w:val="23"/>
        </w:rPr>
        <w:t xml:space="preserve">por parte de las alcaldías. El concepto sanitario que se emita tendrá validez únicamente durante el tiempo de ejecución de la jornada de esterilización de </w:t>
      </w:r>
      <w:r w:rsidR="00C24840">
        <w:rPr>
          <w:rFonts w:ascii="Verdana" w:eastAsia="Verdana" w:hAnsi="Verdana" w:cs="Verdana"/>
          <w:sz w:val="23"/>
          <w:szCs w:val="23"/>
        </w:rPr>
        <w:t xml:space="preserve">gatos y perros </w:t>
      </w:r>
      <w:r w:rsidRPr="001271EA">
        <w:rPr>
          <w:rFonts w:ascii="Verdana" w:eastAsia="Verdana" w:hAnsi="Verdana" w:cs="Verdana"/>
          <w:sz w:val="23"/>
          <w:szCs w:val="23"/>
        </w:rPr>
        <w:t>en el municipio contratante.</w:t>
      </w:r>
    </w:p>
    <w:p w14:paraId="000000C7" w14:textId="2433B050" w:rsidR="008C46C9" w:rsidRPr="001271EA" w:rsidRDefault="00000000">
      <w:pPr>
        <w:jc w:val="both"/>
        <w:rPr>
          <w:rFonts w:ascii="Verdana" w:eastAsia="Verdana" w:hAnsi="Verdana" w:cs="Verdana"/>
          <w:sz w:val="23"/>
          <w:szCs w:val="23"/>
        </w:rPr>
      </w:pPr>
      <w:sdt>
        <w:sdtPr>
          <w:tag w:val="goog_rdk_171"/>
          <w:id w:val="1479158032"/>
          <w:showingPlcHdr/>
        </w:sdtPr>
        <w:sdtContent>
          <w:r w:rsidR="00D958DD">
            <w:t xml:space="preserve">     </w:t>
          </w:r>
        </w:sdtContent>
      </w:sdt>
    </w:p>
    <w:p w14:paraId="000000C9" w14:textId="23B0DC57" w:rsidR="008C46C9" w:rsidRDefault="00E42BF4">
      <w:pPr>
        <w:jc w:val="both"/>
        <w:rPr>
          <w:rFonts w:ascii="Verdana" w:eastAsia="Verdana" w:hAnsi="Verdana" w:cs="Verdana"/>
          <w:sz w:val="23"/>
          <w:szCs w:val="23"/>
        </w:rPr>
      </w:pPr>
      <w:r w:rsidRPr="001271EA">
        <w:rPr>
          <w:rFonts w:ascii="Verdana" w:eastAsia="Verdana" w:hAnsi="Verdana" w:cs="Verdana"/>
          <w:b/>
          <w:sz w:val="23"/>
          <w:szCs w:val="23"/>
        </w:rPr>
        <w:t>Parágrafo.</w:t>
      </w:r>
      <w:r w:rsidRPr="001271EA">
        <w:rPr>
          <w:rFonts w:ascii="Verdana" w:eastAsia="Verdana" w:hAnsi="Verdana" w:cs="Verdana"/>
          <w:sz w:val="23"/>
          <w:szCs w:val="23"/>
        </w:rPr>
        <w:t xml:space="preserve"> </w:t>
      </w:r>
      <w:r w:rsidR="008F084C">
        <w:rPr>
          <w:rFonts w:ascii="Verdana" w:eastAsia="Verdana" w:hAnsi="Verdana" w:cs="Verdana"/>
          <w:sz w:val="23"/>
          <w:szCs w:val="23"/>
        </w:rPr>
        <w:t xml:space="preserve">Los </w:t>
      </w:r>
      <w:r w:rsidR="008F084C" w:rsidRPr="002D53AE">
        <w:rPr>
          <w:rFonts w:ascii="Verdana" w:eastAsia="Verdana" w:hAnsi="Verdana" w:cs="Verdana"/>
          <w:sz w:val="23"/>
          <w:szCs w:val="23"/>
        </w:rPr>
        <w:t>punto</w:t>
      </w:r>
      <w:r w:rsidR="008F084C">
        <w:rPr>
          <w:rFonts w:ascii="Verdana" w:eastAsia="Verdana" w:hAnsi="Verdana" w:cs="Verdana"/>
          <w:sz w:val="23"/>
          <w:szCs w:val="23"/>
        </w:rPr>
        <w:t>s</w:t>
      </w:r>
      <w:r w:rsidR="008F084C" w:rsidRPr="002D53AE">
        <w:rPr>
          <w:rFonts w:ascii="Verdana" w:eastAsia="Verdana" w:hAnsi="Verdana" w:cs="Verdana"/>
          <w:sz w:val="23"/>
          <w:szCs w:val="23"/>
        </w:rPr>
        <w:t xml:space="preserve"> fijo</w:t>
      </w:r>
      <w:r w:rsidR="008F084C">
        <w:rPr>
          <w:rFonts w:ascii="Verdana" w:eastAsia="Verdana" w:hAnsi="Verdana" w:cs="Verdana"/>
          <w:sz w:val="23"/>
          <w:szCs w:val="23"/>
        </w:rPr>
        <w:t>s</w:t>
      </w:r>
      <w:r w:rsidR="008F084C" w:rsidRPr="002D53AE">
        <w:rPr>
          <w:rFonts w:ascii="Verdana" w:eastAsia="Verdana" w:hAnsi="Verdana" w:cs="Verdana"/>
          <w:sz w:val="23"/>
          <w:szCs w:val="23"/>
        </w:rPr>
        <w:t xml:space="preserve"> de esterilización quirúrgica y punto</w:t>
      </w:r>
      <w:r w:rsidR="008F084C">
        <w:rPr>
          <w:rFonts w:ascii="Verdana" w:eastAsia="Verdana" w:hAnsi="Verdana" w:cs="Verdana"/>
          <w:sz w:val="23"/>
          <w:szCs w:val="23"/>
        </w:rPr>
        <w:t>s</w:t>
      </w:r>
      <w:r w:rsidR="008F084C" w:rsidRPr="002D53AE">
        <w:rPr>
          <w:rFonts w:ascii="Verdana" w:eastAsia="Verdana" w:hAnsi="Verdana" w:cs="Verdana"/>
          <w:sz w:val="23"/>
          <w:szCs w:val="23"/>
        </w:rPr>
        <w:t xml:space="preserve"> de esterilización quirúrgica transitorio</w:t>
      </w:r>
      <w:r w:rsidR="008F084C">
        <w:rPr>
          <w:rFonts w:ascii="Verdana" w:eastAsia="Verdana" w:hAnsi="Verdana" w:cs="Verdana"/>
          <w:sz w:val="23"/>
          <w:szCs w:val="23"/>
        </w:rPr>
        <w:t xml:space="preserve">s </w:t>
      </w:r>
      <w:r w:rsidRPr="001271EA">
        <w:rPr>
          <w:rFonts w:ascii="Verdana" w:eastAsia="Verdana" w:hAnsi="Verdana" w:cs="Verdana"/>
          <w:sz w:val="23"/>
          <w:szCs w:val="23"/>
        </w:rPr>
        <w:t xml:space="preserve">podrán prestar servicios de esterilización quirúrgica de perros y gatos en los municipios de categorías </w:t>
      </w:r>
      <w:r w:rsidR="001271EA">
        <w:rPr>
          <w:rFonts w:ascii="Verdana" w:eastAsia="Verdana" w:hAnsi="Verdana" w:cs="Verdana"/>
          <w:sz w:val="23"/>
          <w:szCs w:val="23"/>
        </w:rPr>
        <w:t xml:space="preserve">4, </w:t>
      </w:r>
      <w:r w:rsidRPr="001271EA">
        <w:rPr>
          <w:rFonts w:ascii="Verdana" w:eastAsia="Verdana" w:hAnsi="Verdana" w:cs="Verdana"/>
          <w:sz w:val="23"/>
          <w:szCs w:val="23"/>
        </w:rPr>
        <w:t>5 y 6</w:t>
      </w:r>
      <w:r w:rsidR="001271EA">
        <w:rPr>
          <w:rFonts w:ascii="Verdana" w:eastAsia="Verdana" w:hAnsi="Verdana" w:cs="Verdana"/>
          <w:sz w:val="23"/>
          <w:szCs w:val="23"/>
        </w:rPr>
        <w:t xml:space="preserve"> </w:t>
      </w:r>
      <w:r w:rsidRPr="001271EA">
        <w:rPr>
          <w:rFonts w:ascii="Verdana" w:eastAsia="Verdana" w:hAnsi="Verdana" w:cs="Verdana"/>
          <w:sz w:val="23"/>
          <w:szCs w:val="23"/>
        </w:rPr>
        <w:t>donde no existan clínicas veterinarias que presten este servicio y la zona presente condiciones de difícil acceso para las unidades quirúrgicas móviles.</w:t>
      </w:r>
    </w:p>
    <w:p w14:paraId="05FD04AF" w14:textId="77777777" w:rsidR="001271EA" w:rsidRPr="00E508EA" w:rsidRDefault="001271EA">
      <w:pPr>
        <w:jc w:val="both"/>
        <w:rPr>
          <w:rFonts w:ascii="Verdana" w:eastAsia="Verdana" w:hAnsi="Verdana" w:cs="Verdana"/>
          <w:strike/>
          <w:sz w:val="23"/>
          <w:szCs w:val="23"/>
        </w:rPr>
      </w:pPr>
    </w:p>
    <w:p w14:paraId="000000CF" w14:textId="77777777" w:rsidR="008C46C9" w:rsidRDefault="008C46C9">
      <w:pPr>
        <w:jc w:val="both"/>
        <w:rPr>
          <w:rFonts w:ascii="Verdana" w:eastAsia="Verdana" w:hAnsi="Verdana" w:cs="Verdana"/>
          <w:sz w:val="23"/>
          <w:szCs w:val="23"/>
        </w:rPr>
      </w:pPr>
    </w:p>
    <w:p w14:paraId="000000D0"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CAPÍTULO V</w:t>
      </w:r>
    </w:p>
    <w:p w14:paraId="000000D1" w14:textId="1F482AEE" w:rsidR="008C46C9" w:rsidRDefault="00E42BF4">
      <w:pPr>
        <w:jc w:val="center"/>
        <w:rPr>
          <w:rFonts w:ascii="Verdana" w:eastAsia="Verdana" w:hAnsi="Verdana" w:cs="Verdana"/>
          <w:b/>
          <w:sz w:val="23"/>
          <w:szCs w:val="23"/>
        </w:rPr>
      </w:pPr>
      <w:r>
        <w:rPr>
          <w:rFonts w:ascii="Verdana" w:eastAsia="Verdana" w:hAnsi="Verdana" w:cs="Verdana"/>
          <w:b/>
          <w:sz w:val="23"/>
          <w:szCs w:val="23"/>
        </w:rPr>
        <w:t xml:space="preserve">DEL PROGRAMA Y LA </w:t>
      </w:r>
      <w:r w:rsidR="00F221FE" w:rsidRPr="00F221FE">
        <w:rPr>
          <w:rFonts w:ascii="Verdana" w:eastAsia="Verdana" w:hAnsi="Verdana" w:cs="Verdana"/>
          <w:b/>
          <w:sz w:val="23"/>
          <w:szCs w:val="23"/>
        </w:rPr>
        <w:t>IMPLEMENTACIÓN POR PARTE DE LAS ENTIDADES TERRITORIALES</w:t>
      </w:r>
    </w:p>
    <w:p w14:paraId="000000D2" w14:textId="77777777" w:rsidR="008C46C9" w:rsidRDefault="008C46C9">
      <w:pPr>
        <w:jc w:val="center"/>
        <w:rPr>
          <w:rFonts w:ascii="Verdana" w:eastAsia="Verdana" w:hAnsi="Verdana" w:cs="Verdana"/>
          <w:b/>
          <w:sz w:val="23"/>
          <w:szCs w:val="23"/>
        </w:rPr>
      </w:pPr>
    </w:p>
    <w:p w14:paraId="000000D3" w14:textId="3557E474" w:rsidR="008C46C9" w:rsidRDefault="00E42BF4">
      <w:pPr>
        <w:jc w:val="both"/>
        <w:rPr>
          <w:rFonts w:ascii="Verdana" w:eastAsia="Verdana" w:hAnsi="Verdana" w:cs="Verdana"/>
          <w:sz w:val="23"/>
          <w:szCs w:val="23"/>
        </w:rPr>
      </w:pPr>
      <w:r>
        <w:rPr>
          <w:rFonts w:ascii="Verdana" w:eastAsia="Verdana" w:hAnsi="Verdana" w:cs="Verdana"/>
          <w:b/>
          <w:sz w:val="23"/>
          <w:szCs w:val="23"/>
        </w:rPr>
        <w:t xml:space="preserve">Artículo </w:t>
      </w:r>
      <w:r w:rsidR="001271EA">
        <w:rPr>
          <w:rFonts w:ascii="Verdana" w:eastAsia="Verdana" w:hAnsi="Verdana" w:cs="Verdana"/>
          <w:b/>
          <w:sz w:val="23"/>
          <w:szCs w:val="23"/>
        </w:rPr>
        <w:t>1</w:t>
      </w:r>
      <w:r w:rsidR="00A2547D">
        <w:rPr>
          <w:rFonts w:ascii="Verdana" w:eastAsia="Verdana" w:hAnsi="Verdana" w:cs="Verdana"/>
          <w:b/>
          <w:sz w:val="23"/>
          <w:szCs w:val="23"/>
        </w:rPr>
        <w:t>7</w:t>
      </w:r>
      <w:r w:rsidR="001271EA">
        <w:rPr>
          <w:rFonts w:ascii="Verdana" w:eastAsia="Verdana" w:hAnsi="Verdana" w:cs="Verdana"/>
          <w:b/>
          <w:sz w:val="23"/>
          <w:szCs w:val="23"/>
        </w:rPr>
        <w:t>.</w:t>
      </w:r>
      <w:r>
        <w:rPr>
          <w:rFonts w:ascii="Verdana" w:eastAsia="Verdana" w:hAnsi="Verdana" w:cs="Verdana"/>
          <w:b/>
          <w:sz w:val="23"/>
          <w:szCs w:val="23"/>
        </w:rPr>
        <w:t xml:space="preserve"> Líneas especiales. </w:t>
      </w:r>
      <w:r>
        <w:rPr>
          <w:rFonts w:ascii="Verdana" w:eastAsia="Verdana" w:hAnsi="Verdana" w:cs="Verdana"/>
          <w:sz w:val="23"/>
          <w:szCs w:val="23"/>
        </w:rPr>
        <w:t xml:space="preserve">Como parte integral del Programa Nacional de Esterilización Quirúrgica de Gatos y Perros, se adoptan en la presente </w:t>
      </w:r>
      <w:r>
        <w:rPr>
          <w:rFonts w:ascii="Verdana" w:eastAsia="Verdana" w:hAnsi="Verdana" w:cs="Verdana"/>
          <w:sz w:val="23"/>
          <w:szCs w:val="23"/>
        </w:rPr>
        <w:lastRenderedPageBreak/>
        <w:t xml:space="preserve">resolución cinco líneas especiales de intervención orientadas a poblaciones animales en condición de vulnerabilidad o con características particulares de manejo. </w:t>
      </w:r>
      <w:r w:rsidRPr="00F221FE">
        <w:rPr>
          <w:rFonts w:ascii="Verdana" w:eastAsia="Verdana" w:hAnsi="Verdana" w:cs="Verdana"/>
          <w:sz w:val="23"/>
          <w:szCs w:val="23"/>
        </w:rPr>
        <w:t xml:space="preserve">Su ejecución </w:t>
      </w:r>
      <w:r w:rsidR="00C4670E" w:rsidRPr="00F221FE">
        <w:rPr>
          <w:rFonts w:ascii="Verdana" w:eastAsia="Verdana" w:hAnsi="Verdana" w:cs="Verdana"/>
          <w:sz w:val="23"/>
          <w:szCs w:val="23"/>
        </w:rPr>
        <w:t xml:space="preserve">estará orientada </w:t>
      </w:r>
      <w:r w:rsidRPr="00F221FE">
        <w:rPr>
          <w:rFonts w:ascii="Verdana" w:eastAsia="Verdana" w:hAnsi="Verdana" w:cs="Verdana"/>
          <w:sz w:val="23"/>
          <w:szCs w:val="23"/>
        </w:rPr>
        <w:t xml:space="preserve">conforme a </w:t>
      </w:r>
      <w:r>
        <w:rPr>
          <w:rFonts w:ascii="Verdana" w:eastAsia="Verdana" w:hAnsi="Verdana" w:cs="Verdana"/>
          <w:sz w:val="23"/>
          <w:szCs w:val="23"/>
        </w:rPr>
        <w:t xml:space="preserve">los </w:t>
      </w:r>
      <w:r w:rsidR="00A2547D">
        <w:rPr>
          <w:rFonts w:ascii="Verdana" w:eastAsia="Verdana" w:hAnsi="Verdana" w:cs="Verdana"/>
          <w:sz w:val="23"/>
          <w:szCs w:val="23"/>
        </w:rPr>
        <w:t>lineamientos</w:t>
      </w:r>
      <w:r>
        <w:rPr>
          <w:rFonts w:ascii="Verdana" w:eastAsia="Verdana" w:hAnsi="Verdana" w:cs="Verdana"/>
          <w:sz w:val="23"/>
          <w:szCs w:val="23"/>
        </w:rPr>
        <w:t xml:space="preserve"> </w:t>
      </w:r>
      <w:r w:rsidR="00A2547D">
        <w:rPr>
          <w:rFonts w:ascii="Verdana" w:eastAsia="Verdana" w:hAnsi="Verdana" w:cs="Verdana"/>
          <w:sz w:val="23"/>
          <w:szCs w:val="23"/>
        </w:rPr>
        <w:t xml:space="preserve">técnicos </w:t>
      </w:r>
      <w:r w:rsidR="005D239F">
        <w:rPr>
          <w:rFonts w:ascii="Verdana" w:eastAsia="Verdana" w:hAnsi="Verdana" w:cs="Verdana"/>
          <w:sz w:val="23"/>
          <w:szCs w:val="23"/>
        </w:rPr>
        <w:t xml:space="preserve">adoptados en </w:t>
      </w:r>
      <w:r>
        <w:rPr>
          <w:rFonts w:ascii="Verdana" w:eastAsia="Verdana" w:hAnsi="Verdana" w:cs="Verdana"/>
          <w:sz w:val="23"/>
          <w:szCs w:val="23"/>
        </w:rPr>
        <w:t>la presente resolución, asegurando</w:t>
      </w:r>
      <w:r w:rsidR="00C4670E">
        <w:rPr>
          <w:rFonts w:ascii="Verdana" w:eastAsia="Verdana" w:hAnsi="Verdana" w:cs="Verdana"/>
          <w:sz w:val="23"/>
          <w:szCs w:val="23"/>
        </w:rPr>
        <w:t xml:space="preserve"> el</w:t>
      </w:r>
      <w:r>
        <w:rPr>
          <w:rFonts w:ascii="Verdana" w:eastAsia="Verdana" w:hAnsi="Verdana" w:cs="Verdana"/>
          <w:sz w:val="23"/>
          <w:szCs w:val="23"/>
        </w:rPr>
        <w:t xml:space="preserve"> bienestar animal, bioseguridad y trazabilidad en todo el territorio nacional</w:t>
      </w:r>
      <w:r w:rsidR="00C4670E">
        <w:rPr>
          <w:rFonts w:ascii="Verdana" w:eastAsia="Verdana" w:hAnsi="Verdana" w:cs="Verdana"/>
          <w:sz w:val="23"/>
          <w:szCs w:val="23"/>
        </w:rPr>
        <w:t>, en el marco de la salud pública.</w:t>
      </w:r>
    </w:p>
    <w:p w14:paraId="000000D4" w14:textId="77777777" w:rsidR="008C46C9" w:rsidRDefault="008C46C9">
      <w:pPr>
        <w:jc w:val="both"/>
        <w:rPr>
          <w:rFonts w:ascii="Verdana" w:eastAsia="Verdana" w:hAnsi="Verdana" w:cs="Verdana"/>
          <w:sz w:val="23"/>
          <w:szCs w:val="23"/>
        </w:rPr>
      </w:pPr>
    </w:p>
    <w:p w14:paraId="000000D5" w14:textId="77777777" w:rsidR="008C46C9" w:rsidRDefault="00E42BF4">
      <w:pPr>
        <w:jc w:val="both"/>
        <w:rPr>
          <w:rFonts w:ascii="Verdana" w:eastAsia="Verdana" w:hAnsi="Verdana" w:cs="Verdana"/>
          <w:sz w:val="23"/>
          <w:szCs w:val="23"/>
        </w:rPr>
      </w:pPr>
      <w:r>
        <w:rPr>
          <w:rFonts w:ascii="Verdana" w:eastAsia="Verdana" w:hAnsi="Verdana" w:cs="Verdana"/>
          <w:sz w:val="23"/>
          <w:szCs w:val="23"/>
        </w:rPr>
        <w:t>Estas líneas serán las siguientes:</w:t>
      </w:r>
    </w:p>
    <w:p w14:paraId="000000D6" w14:textId="77777777" w:rsidR="008C46C9" w:rsidRDefault="008C46C9">
      <w:pPr>
        <w:jc w:val="both"/>
        <w:rPr>
          <w:rFonts w:ascii="Verdana" w:eastAsia="Verdana" w:hAnsi="Verdana" w:cs="Verdana"/>
          <w:sz w:val="23"/>
          <w:szCs w:val="23"/>
        </w:rPr>
      </w:pPr>
    </w:p>
    <w:p w14:paraId="000000D7" w14:textId="01ADE319" w:rsidR="008C46C9" w:rsidRDefault="00E42BF4">
      <w:pPr>
        <w:numPr>
          <w:ilvl w:val="0"/>
          <w:numId w:val="4"/>
        </w:numPr>
        <w:jc w:val="both"/>
        <w:rPr>
          <w:rFonts w:ascii="Verdana" w:eastAsia="Verdana" w:hAnsi="Verdana" w:cs="Verdana"/>
          <w:sz w:val="23"/>
          <w:szCs w:val="23"/>
        </w:rPr>
      </w:pPr>
      <w:r>
        <w:rPr>
          <w:rFonts w:ascii="Verdana" w:eastAsia="Verdana" w:hAnsi="Verdana" w:cs="Verdana"/>
          <w:b/>
          <w:sz w:val="23"/>
          <w:szCs w:val="23"/>
        </w:rPr>
        <w:t>Gatos y perros sin hogar</w:t>
      </w:r>
      <w:r>
        <w:rPr>
          <w:rFonts w:ascii="Verdana" w:eastAsia="Verdana" w:hAnsi="Verdana" w:cs="Verdana"/>
          <w:sz w:val="23"/>
          <w:szCs w:val="23"/>
        </w:rPr>
        <w:t xml:space="preserve">, atendidos mediante la estrategia de </w:t>
      </w:r>
      <w:r>
        <w:rPr>
          <w:rFonts w:ascii="Verdana" w:eastAsia="Verdana" w:hAnsi="Verdana" w:cs="Verdana"/>
          <w:b/>
          <w:sz w:val="23"/>
          <w:szCs w:val="23"/>
        </w:rPr>
        <w:t>Captura, Esterilización y Retorno, Reubicación o Rescate (CER)</w:t>
      </w:r>
      <w:r>
        <w:rPr>
          <w:rFonts w:ascii="Verdana" w:eastAsia="Verdana" w:hAnsi="Verdana" w:cs="Verdana"/>
          <w:sz w:val="23"/>
          <w:szCs w:val="23"/>
        </w:rPr>
        <w:t>, priorizando animales ferale</w:t>
      </w:r>
      <w:r w:rsidR="001271EA">
        <w:rPr>
          <w:rFonts w:ascii="Verdana" w:eastAsia="Verdana" w:hAnsi="Verdana" w:cs="Verdana"/>
          <w:sz w:val="23"/>
          <w:szCs w:val="23"/>
        </w:rPr>
        <w:t xml:space="preserve">s, </w:t>
      </w:r>
      <w:proofErr w:type="spellStart"/>
      <w:r w:rsidR="001271EA">
        <w:rPr>
          <w:rFonts w:ascii="Verdana" w:eastAsia="Verdana" w:hAnsi="Verdana" w:cs="Verdana"/>
          <w:sz w:val="23"/>
          <w:szCs w:val="23"/>
        </w:rPr>
        <w:t>semiferales</w:t>
      </w:r>
      <w:proofErr w:type="spellEnd"/>
      <w:r w:rsidR="001271EA">
        <w:rPr>
          <w:rFonts w:ascii="Verdana" w:eastAsia="Verdana" w:hAnsi="Verdana" w:cs="Verdana"/>
          <w:sz w:val="23"/>
          <w:szCs w:val="23"/>
        </w:rPr>
        <w:t xml:space="preserve"> </w:t>
      </w:r>
      <w:r>
        <w:rPr>
          <w:rFonts w:ascii="Verdana" w:eastAsia="Verdana" w:hAnsi="Verdana" w:cs="Verdana"/>
          <w:sz w:val="23"/>
          <w:szCs w:val="23"/>
        </w:rPr>
        <w:t>o comunitarios en colonias urbanas y rurales, en coordinación con autoridades territoriales y organizaciones sociales</w:t>
      </w:r>
      <w:r w:rsidR="001271EA">
        <w:rPr>
          <w:rFonts w:ascii="Verdana" w:eastAsia="Verdana" w:hAnsi="Verdana" w:cs="Verdana"/>
          <w:sz w:val="23"/>
          <w:szCs w:val="23"/>
        </w:rPr>
        <w:t>.</w:t>
      </w:r>
    </w:p>
    <w:p w14:paraId="000000D8" w14:textId="77777777" w:rsidR="008C46C9" w:rsidRDefault="008C46C9">
      <w:pPr>
        <w:ind w:left="720"/>
        <w:jc w:val="both"/>
        <w:rPr>
          <w:rFonts w:ascii="Verdana" w:eastAsia="Verdana" w:hAnsi="Verdana" w:cs="Verdana"/>
          <w:sz w:val="23"/>
          <w:szCs w:val="23"/>
        </w:rPr>
      </w:pPr>
    </w:p>
    <w:p w14:paraId="000000D9" w14:textId="0CD1CAE5" w:rsidR="008C46C9" w:rsidRDefault="00E42BF4">
      <w:pPr>
        <w:numPr>
          <w:ilvl w:val="0"/>
          <w:numId w:val="4"/>
        </w:numPr>
        <w:jc w:val="both"/>
        <w:rPr>
          <w:rFonts w:ascii="Verdana" w:eastAsia="Verdana" w:hAnsi="Verdana" w:cs="Verdana"/>
          <w:sz w:val="23"/>
          <w:szCs w:val="23"/>
        </w:rPr>
      </w:pPr>
      <w:r>
        <w:rPr>
          <w:rFonts w:ascii="Verdana" w:eastAsia="Verdana" w:hAnsi="Verdana" w:cs="Verdana"/>
          <w:b/>
          <w:sz w:val="23"/>
          <w:szCs w:val="23"/>
        </w:rPr>
        <w:t>Animales de compañía pertenecientes a población habitante de calle, recicladora</w:t>
      </w:r>
      <w:r w:rsidR="00186A2D">
        <w:rPr>
          <w:rFonts w:ascii="Verdana" w:eastAsia="Verdana" w:hAnsi="Verdana" w:cs="Verdana"/>
          <w:b/>
          <w:sz w:val="23"/>
          <w:szCs w:val="23"/>
        </w:rPr>
        <w:t xml:space="preserve"> o </w:t>
      </w:r>
      <w:r>
        <w:rPr>
          <w:rFonts w:ascii="Verdana" w:eastAsia="Verdana" w:hAnsi="Verdana" w:cs="Verdana"/>
          <w:b/>
          <w:sz w:val="23"/>
          <w:szCs w:val="23"/>
        </w:rPr>
        <w:t>migrante</w:t>
      </w:r>
      <w:r>
        <w:rPr>
          <w:rFonts w:ascii="Verdana" w:eastAsia="Verdana" w:hAnsi="Verdana" w:cs="Verdana"/>
          <w:sz w:val="23"/>
          <w:szCs w:val="23"/>
        </w:rPr>
        <w:t>, garantizando el acceso incluyente al Programa como medida de protección animal, salud pública e integración social, a través de jornadas específicas definidas en esta resolución.</w:t>
      </w:r>
    </w:p>
    <w:p w14:paraId="000000DA" w14:textId="77777777" w:rsidR="008C46C9" w:rsidRDefault="008C46C9">
      <w:pPr>
        <w:ind w:left="720"/>
        <w:jc w:val="both"/>
        <w:rPr>
          <w:rFonts w:ascii="Verdana" w:eastAsia="Verdana" w:hAnsi="Verdana" w:cs="Verdana"/>
          <w:sz w:val="23"/>
          <w:szCs w:val="23"/>
        </w:rPr>
      </w:pPr>
    </w:p>
    <w:p w14:paraId="000000DB" w14:textId="268B33D8" w:rsidR="008C46C9" w:rsidRDefault="00E42BF4">
      <w:pPr>
        <w:numPr>
          <w:ilvl w:val="0"/>
          <w:numId w:val="4"/>
        </w:numPr>
        <w:jc w:val="both"/>
        <w:rPr>
          <w:rFonts w:ascii="Verdana" w:eastAsia="Verdana" w:hAnsi="Verdana" w:cs="Verdana"/>
          <w:sz w:val="23"/>
          <w:szCs w:val="23"/>
        </w:rPr>
      </w:pPr>
      <w:r>
        <w:rPr>
          <w:rFonts w:ascii="Verdana" w:eastAsia="Verdana" w:hAnsi="Verdana" w:cs="Verdana"/>
          <w:b/>
          <w:sz w:val="23"/>
          <w:szCs w:val="23"/>
        </w:rPr>
        <w:t>Perros de manejo especial</w:t>
      </w:r>
      <w:r>
        <w:rPr>
          <w:rFonts w:ascii="Verdana" w:eastAsia="Verdana" w:hAnsi="Verdana" w:cs="Verdana"/>
          <w:sz w:val="23"/>
          <w:szCs w:val="23"/>
        </w:rPr>
        <w:t>, entendidos como aquellos que, de acuerdo con el artículo 126 de la Ley 1801 de 2016, son clasificados como de manejo especial por sus características raciales, antecedentes de agresión o conductas de riesgo. Para estos casos, el manejo se realizará bajo medidas reforzadas de seguridad, custodia y manejo etológico, definidos en los presentes lineamientos.</w:t>
      </w:r>
    </w:p>
    <w:p w14:paraId="000000DC" w14:textId="77777777" w:rsidR="008C46C9" w:rsidRDefault="008C46C9">
      <w:pPr>
        <w:ind w:left="720"/>
        <w:jc w:val="both"/>
        <w:rPr>
          <w:rFonts w:ascii="Verdana" w:eastAsia="Verdana" w:hAnsi="Verdana" w:cs="Verdana"/>
          <w:sz w:val="23"/>
          <w:szCs w:val="23"/>
        </w:rPr>
      </w:pPr>
    </w:p>
    <w:p w14:paraId="000000DD" w14:textId="055458B4" w:rsidR="008C46C9" w:rsidRDefault="00E42BF4">
      <w:pPr>
        <w:numPr>
          <w:ilvl w:val="0"/>
          <w:numId w:val="4"/>
        </w:numPr>
        <w:jc w:val="both"/>
        <w:rPr>
          <w:rFonts w:ascii="Verdana" w:eastAsia="Verdana" w:hAnsi="Verdana" w:cs="Verdana"/>
          <w:sz w:val="23"/>
          <w:szCs w:val="23"/>
        </w:rPr>
      </w:pPr>
      <w:r>
        <w:rPr>
          <w:rFonts w:ascii="Verdana" w:eastAsia="Verdana" w:hAnsi="Verdana" w:cs="Verdana"/>
          <w:b/>
          <w:sz w:val="23"/>
          <w:szCs w:val="23"/>
        </w:rPr>
        <w:t>Animales con condiciones sanitarias específicas</w:t>
      </w:r>
      <w:r>
        <w:rPr>
          <w:rFonts w:ascii="Verdana" w:eastAsia="Verdana" w:hAnsi="Verdana" w:cs="Verdana"/>
          <w:sz w:val="23"/>
          <w:szCs w:val="23"/>
        </w:rPr>
        <w:t>, en particular perros diagnosticados con Tumor Venéreo Transmisible (TVT) y gatos positivos a enfermedades virales como leucemia</w:t>
      </w:r>
      <w:r w:rsidR="00186A2D">
        <w:rPr>
          <w:rFonts w:ascii="Verdana" w:eastAsia="Verdana" w:hAnsi="Verdana" w:cs="Verdana"/>
          <w:sz w:val="23"/>
          <w:szCs w:val="23"/>
        </w:rPr>
        <w:t xml:space="preserve"> </w:t>
      </w:r>
      <w:r>
        <w:rPr>
          <w:rFonts w:ascii="Verdana" w:eastAsia="Verdana" w:hAnsi="Verdana" w:cs="Verdana"/>
          <w:sz w:val="23"/>
          <w:szCs w:val="23"/>
        </w:rPr>
        <w:t>(</w:t>
      </w:r>
      <w:proofErr w:type="spellStart"/>
      <w:r>
        <w:rPr>
          <w:rFonts w:ascii="Verdana" w:eastAsia="Verdana" w:hAnsi="Verdana" w:cs="Verdana"/>
          <w:sz w:val="23"/>
          <w:szCs w:val="23"/>
        </w:rPr>
        <w:t>FeLV</w:t>
      </w:r>
      <w:proofErr w:type="spellEnd"/>
      <w:r>
        <w:rPr>
          <w:rFonts w:ascii="Verdana" w:eastAsia="Verdana" w:hAnsi="Verdana" w:cs="Verdana"/>
          <w:sz w:val="23"/>
          <w:szCs w:val="23"/>
        </w:rPr>
        <w:t>) o inmunodeficiencia felina</w:t>
      </w:r>
      <w:r w:rsidR="00186A2D">
        <w:rPr>
          <w:rFonts w:ascii="Verdana" w:eastAsia="Verdana" w:hAnsi="Verdana" w:cs="Verdana"/>
          <w:sz w:val="23"/>
          <w:szCs w:val="23"/>
        </w:rPr>
        <w:t xml:space="preserve"> </w:t>
      </w:r>
      <w:r>
        <w:rPr>
          <w:rFonts w:ascii="Verdana" w:eastAsia="Verdana" w:hAnsi="Verdana" w:cs="Verdana"/>
          <w:sz w:val="23"/>
          <w:szCs w:val="23"/>
        </w:rPr>
        <w:t xml:space="preserve">(FIV). Para estos animales, los equipos veterinarios aplicarán protocolos diferenciales de evaluación, manejo y bioseguridad, conforme a lo establecido en </w:t>
      </w:r>
      <w:r w:rsidR="00062397">
        <w:rPr>
          <w:rFonts w:ascii="Verdana" w:eastAsia="Verdana" w:hAnsi="Verdana" w:cs="Verdana"/>
          <w:sz w:val="23"/>
          <w:szCs w:val="23"/>
        </w:rPr>
        <w:t>los lineamientos de esta resolución y su conocimiento medico experiencial</w:t>
      </w:r>
      <w:r>
        <w:rPr>
          <w:rFonts w:ascii="Verdana" w:eastAsia="Verdana" w:hAnsi="Verdana" w:cs="Verdana"/>
          <w:sz w:val="23"/>
          <w:szCs w:val="23"/>
        </w:rPr>
        <w:t>.</w:t>
      </w:r>
    </w:p>
    <w:p w14:paraId="000000DE" w14:textId="77777777" w:rsidR="008C46C9" w:rsidRDefault="008C46C9">
      <w:pPr>
        <w:jc w:val="both"/>
        <w:rPr>
          <w:rFonts w:ascii="Verdana" w:eastAsia="Verdana" w:hAnsi="Verdana" w:cs="Verdana"/>
          <w:sz w:val="23"/>
          <w:szCs w:val="23"/>
        </w:rPr>
      </w:pPr>
    </w:p>
    <w:p w14:paraId="21A86EC2" w14:textId="78276A78" w:rsidR="001C52C7" w:rsidRPr="006966FE" w:rsidRDefault="00E42BF4" w:rsidP="006966FE">
      <w:pPr>
        <w:numPr>
          <w:ilvl w:val="0"/>
          <w:numId w:val="4"/>
        </w:numPr>
        <w:jc w:val="both"/>
        <w:rPr>
          <w:rFonts w:ascii="Verdana" w:eastAsia="Verdana" w:hAnsi="Verdana" w:cs="Verdana"/>
          <w:sz w:val="23"/>
          <w:szCs w:val="23"/>
        </w:rPr>
      </w:pPr>
      <w:r>
        <w:rPr>
          <w:rFonts w:ascii="Verdana" w:eastAsia="Verdana" w:hAnsi="Verdana" w:cs="Verdana"/>
          <w:b/>
          <w:sz w:val="23"/>
          <w:szCs w:val="23"/>
        </w:rPr>
        <w:t xml:space="preserve">Animales de compañía </w:t>
      </w:r>
      <w:r w:rsidR="00186A2D" w:rsidRPr="00186A2D">
        <w:rPr>
          <w:rFonts w:ascii="Verdana" w:eastAsia="Verdana" w:hAnsi="Verdana" w:cs="Verdana"/>
          <w:b/>
          <w:sz w:val="23"/>
          <w:szCs w:val="23"/>
        </w:rPr>
        <w:t>albergados por fundaciones y hogares de paso</w:t>
      </w:r>
      <w:r w:rsidR="00186A2D">
        <w:rPr>
          <w:rFonts w:ascii="Verdana" w:eastAsia="Verdana" w:hAnsi="Verdana" w:cs="Verdana"/>
          <w:b/>
          <w:sz w:val="23"/>
          <w:szCs w:val="23"/>
        </w:rPr>
        <w:t xml:space="preserve">, </w:t>
      </w:r>
      <w:r w:rsidR="00186A2D">
        <w:rPr>
          <w:rFonts w:ascii="Verdana" w:eastAsia="Verdana" w:hAnsi="Verdana" w:cs="Verdana"/>
          <w:sz w:val="23"/>
          <w:szCs w:val="23"/>
        </w:rPr>
        <w:t>A</w:t>
      </w:r>
      <w:r>
        <w:rPr>
          <w:rFonts w:ascii="Verdana" w:eastAsia="Verdana" w:hAnsi="Verdana" w:cs="Verdana"/>
          <w:sz w:val="23"/>
          <w:szCs w:val="23"/>
        </w:rPr>
        <w:t>quellos intervenidos en las jornadas de acuerdo con la capacidad instalada y la disponibilidad de cupos, como apoyo a la gestión de control poblacional y la protección animal</w:t>
      </w:r>
      <w:r w:rsidR="00CB7F3B">
        <w:rPr>
          <w:rFonts w:ascii="Verdana" w:eastAsia="Verdana" w:hAnsi="Verdana" w:cs="Verdana"/>
          <w:sz w:val="23"/>
          <w:szCs w:val="23"/>
        </w:rPr>
        <w:t>.</w:t>
      </w:r>
    </w:p>
    <w:p w14:paraId="08494C33" w14:textId="77777777" w:rsidR="001C52C7" w:rsidRDefault="001C52C7">
      <w:pPr>
        <w:jc w:val="both"/>
        <w:rPr>
          <w:rFonts w:ascii="Verdana" w:eastAsia="Verdana" w:hAnsi="Verdana" w:cs="Verdana"/>
          <w:b/>
          <w:sz w:val="23"/>
          <w:szCs w:val="23"/>
        </w:rPr>
      </w:pPr>
    </w:p>
    <w:p w14:paraId="302C0CB4" w14:textId="3A1F3231" w:rsidR="00956585" w:rsidRDefault="00E42BF4">
      <w:pPr>
        <w:jc w:val="both"/>
        <w:rPr>
          <w:rFonts w:ascii="Verdana" w:eastAsia="Verdana" w:hAnsi="Verdana" w:cs="Verdana"/>
          <w:b/>
          <w:sz w:val="23"/>
          <w:szCs w:val="23"/>
        </w:rPr>
      </w:pPr>
      <w:r>
        <w:rPr>
          <w:rFonts w:ascii="Verdana" w:eastAsia="Verdana" w:hAnsi="Verdana" w:cs="Verdana"/>
          <w:b/>
          <w:sz w:val="23"/>
          <w:szCs w:val="23"/>
        </w:rPr>
        <w:t>Artículo</w:t>
      </w:r>
      <w:r w:rsidR="00CB7F3B">
        <w:rPr>
          <w:rFonts w:ascii="Verdana" w:eastAsia="Verdana" w:hAnsi="Verdana" w:cs="Verdana"/>
          <w:b/>
          <w:sz w:val="23"/>
          <w:szCs w:val="23"/>
        </w:rPr>
        <w:t xml:space="preserve"> </w:t>
      </w:r>
      <w:r w:rsidR="00956585">
        <w:rPr>
          <w:rFonts w:ascii="Verdana" w:eastAsia="Verdana" w:hAnsi="Verdana" w:cs="Verdana"/>
          <w:b/>
          <w:sz w:val="23"/>
          <w:szCs w:val="23"/>
        </w:rPr>
        <w:t>18</w:t>
      </w:r>
      <w:r>
        <w:rPr>
          <w:rFonts w:ascii="Verdana" w:eastAsia="Verdana" w:hAnsi="Verdana" w:cs="Verdana"/>
          <w:b/>
          <w:sz w:val="23"/>
          <w:szCs w:val="23"/>
        </w:rPr>
        <w:t>. Cumplimiento de funciones y competencias territoriales.</w:t>
      </w:r>
      <w:r w:rsidR="00956585">
        <w:rPr>
          <w:rFonts w:ascii="Verdana" w:eastAsia="Verdana" w:hAnsi="Verdana" w:cs="Verdana"/>
          <w:b/>
          <w:sz w:val="23"/>
          <w:szCs w:val="23"/>
        </w:rPr>
        <w:t xml:space="preserve"> </w:t>
      </w:r>
      <w:r w:rsidR="00956585">
        <w:rPr>
          <w:rFonts w:ascii="Verdana" w:eastAsia="Verdana" w:hAnsi="Verdana" w:cs="Verdana"/>
          <w:sz w:val="23"/>
          <w:szCs w:val="23"/>
        </w:rPr>
        <w:t xml:space="preserve">Las entidades territoriales serán responsables de la planeación, ejecución y evaluación de las acciones asociadas a la implementación del programa dentro de su jurisdicción, de acuerdo con su capacidad técnica, financiera y administrativa, y el cumplimiento de las normas de bioseguridad, bienestar animal y salud pública aplicables. </w:t>
      </w:r>
      <w:r>
        <w:rPr>
          <w:rFonts w:ascii="Verdana" w:eastAsia="Verdana" w:hAnsi="Verdana" w:cs="Verdana"/>
          <w:b/>
          <w:sz w:val="23"/>
          <w:szCs w:val="23"/>
        </w:rPr>
        <w:t xml:space="preserve"> </w:t>
      </w:r>
    </w:p>
    <w:p w14:paraId="7A6F90C8" w14:textId="77777777" w:rsidR="00956585" w:rsidRDefault="00956585">
      <w:pPr>
        <w:jc w:val="both"/>
        <w:rPr>
          <w:rFonts w:ascii="Verdana" w:eastAsia="Verdana" w:hAnsi="Verdana" w:cs="Verdana"/>
          <w:b/>
          <w:sz w:val="23"/>
          <w:szCs w:val="23"/>
        </w:rPr>
      </w:pPr>
    </w:p>
    <w:p w14:paraId="000000E3" w14:textId="210BFBCC" w:rsidR="008C46C9" w:rsidRPr="00956585" w:rsidRDefault="00956585">
      <w:pPr>
        <w:jc w:val="both"/>
        <w:rPr>
          <w:rFonts w:ascii="Verdana" w:eastAsia="Verdana" w:hAnsi="Verdana" w:cs="Verdana"/>
          <w:sz w:val="23"/>
          <w:szCs w:val="23"/>
        </w:rPr>
      </w:pPr>
      <w:r>
        <w:rPr>
          <w:rFonts w:ascii="Verdana" w:eastAsia="Verdana" w:hAnsi="Verdana" w:cs="Verdana"/>
          <w:b/>
          <w:sz w:val="23"/>
          <w:szCs w:val="23"/>
        </w:rPr>
        <w:t>Parágrafo</w:t>
      </w:r>
      <w:r>
        <w:rPr>
          <w:rFonts w:ascii="Verdana" w:eastAsia="Verdana" w:hAnsi="Verdana" w:cs="Verdana"/>
          <w:sz w:val="23"/>
          <w:szCs w:val="23"/>
        </w:rPr>
        <w:t xml:space="preserve">. </w:t>
      </w:r>
      <w:r w:rsidR="00E42BF4">
        <w:rPr>
          <w:rFonts w:ascii="Verdana" w:eastAsia="Verdana" w:hAnsi="Verdana" w:cs="Verdana"/>
          <w:sz w:val="23"/>
          <w:szCs w:val="23"/>
        </w:rPr>
        <w:t>Las entidades territoriales deberán dar cumplimiento a las funciones y competencias que les correspondan en materia de protección y bienestar animal, conforme a lo establecido en la Ley 84 de 1989, la Ley 1774 de 2016, la Ley 1801 de 2016, la Ley 2054 de 2020, la Ley 2374 de 2024, la Ley 2455 de 2025, el Decreto 0810 de 2025, y las demás disposiciones que las complementen, modifiquen</w:t>
      </w:r>
      <w:r w:rsidR="00062397">
        <w:rPr>
          <w:rFonts w:ascii="Verdana" w:eastAsia="Verdana" w:hAnsi="Verdana" w:cs="Verdana"/>
          <w:sz w:val="23"/>
          <w:szCs w:val="23"/>
        </w:rPr>
        <w:t xml:space="preserve">, </w:t>
      </w:r>
      <w:r w:rsidR="00E42BF4">
        <w:rPr>
          <w:rFonts w:ascii="Verdana" w:eastAsia="Verdana" w:hAnsi="Verdana" w:cs="Verdana"/>
          <w:sz w:val="23"/>
          <w:szCs w:val="23"/>
        </w:rPr>
        <w:t>sustituyan</w:t>
      </w:r>
      <w:r w:rsidR="00062397">
        <w:rPr>
          <w:rFonts w:ascii="Verdana" w:eastAsia="Verdana" w:hAnsi="Verdana" w:cs="Verdana"/>
          <w:sz w:val="23"/>
          <w:szCs w:val="23"/>
        </w:rPr>
        <w:t xml:space="preserve"> o deroguen</w:t>
      </w:r>
      <w:r w:rsidR="00E42BF4">
        <w:rPr>
          <w:rFonts w:ascii="Verdana" w:eastAsia="Verdana" w:hAnsi="Verdana" w:cs="Verdana"/>
          <w:sz w:val="23"/>
          <w:szCs w:val="23"/>
        </w:rPr>
        <w:t>.</w:t>
      </w:r>
    </w:p>
    <w:p w14:paraId="000000EA" w14:textId="77777777" w:rsidR="008C46C9" w:rsidRDefault="008C46C9">
      <w:pPr>
        <w:jc w:val="both"/>
        <w:rPr>
          <w:rFonts w:ascii="Verdana" w:eastAsia="Verdana" w:hAnsi="Verdana" w:cs="Verdana"/>
          <w:b/>
          <w:sz w:val="23"/>
          <w:szCs w:val="23"/>
          <w:highlight w:val="magenta"/>
        </w:rPr>
      </w:pPr>
    </w:p>
    <w:p w14:paraId="000000ED" w14:textId="26B41953" w:rsidR="008C46C9" w:rsidRDefault="00E42BF4">
      <w:pPr>
        <w:jc w:val="both"/>
        <w:rPr>
          <w:rFonts w:ascii="Verdana" w:eastAsia="Verdana" w:hAnsi="Verdana" w:cs="Verdana"/>
          <w:sz w:val="23"/>
          <w:szCs w:val="23"/>
        </w:rPr>
      </w:pPr>
      <w:r>
        <w:rPr>
          <w:rFonts w:ascii="Verdana" w:eastAsia="Verdana" w:hAnsi="Verdana" w:cs="Verdana"/>
          <w:b/>
          <w:sz w:val="23"/>
          <w:szCs w:val="23"/>
        </w:rPr>
        <w:lastRenderedPageBreak/>
        <w:t xml:space="preserve">Artículo </w:t>
      </w:r>
      <w:r w:rsidR="00956585">
        <w:rPr>
          <w:rFonts w:ascii="Verdana" w:eastAsia="Verdana" w:hAnsi="Verdana" w:cs="Verdana"/>
          <w:b/>
          <w:sz w:val="23"/>
          <w:szCs w:val="23"/>
        </w:rPr>
        <w:t>19</w:t>
      </w:r>
      <w:r>
        <w:rPr>
          <w:rFonts w:ascii="Verdana" w:eastAsia="Verdana" w:hAnsi="Verdana" w:cs="Verdana"/>
          <w:b/>
          <w:sz w:val="23"/>
          <w:szCs w:val="23"/>
        </w:rPr>
        <w:t>. De la cobertura a gratuidad.</w:t>
      </w:r>
      <w:r>
        <w:rPr>
          <w:rFonts w:ascii="Verdana" w:eastAsia="Verdana" w:hAnsi="Verdana" w:cs="Verdana"/>
          <w:sz w:val="23"/>
          <w:szCs w:val="23"/>
        </w:rPr>
        <w:t xml:space="preserve"> </w:t>
      </w:r>
      <w:r w:rsidR="00AF1504">
        <w:rPr>
          <w:rFonts w:ascii="Verdana" w:eastAsia="Verdana" w:hAnsi="Verdana" w:cs="Verdana"/>
          <w:sz w:val="23"/>
          <w:szCs w:val="23"/>
        </w:rPr>
        <w:t>E</w:t>
      </w:r>
      <w:r>
        <w:rPr>
          <w:rFonts w:ascii="Verdana" w:eastAsia="Verdana" w:hAnsi="Verdana" w:cs="Verdana"/>
          <w:sz w:val="23"/>
          <w:szCs w:val="23"/>
        </w:rPr>
        <w:t>l Programa Nacional de Esterilización Quirúrgica de Gatos y Perros será gratuito exclusivamente para las poblaciones priorizadas definidas en l</w:t>
      </w:r>
      <w:r w:rsidR="00AF1504">
        <w:rPr>
          <w:rFonts w:ascii="Verdana" w:eastAsia="Verdana" w:hAnsi="Verdana" w:cs="Verdana"/>
          <w:sz w:val="23"/>
          <w:szCs w:val="23"/>
        </w:rPr>
        <w:t>os artículos 4 y 5 de</w:t>
      </w:r>
      <w:r>
        <w:rPr>
          <w:rFonts w:ascii="Verdana" w:eastAsia="Verdana" w:hAnsi="Verdana" w:cs="Verdana"/>
          <w:sz w:val="23"/>
          <w:szCs w:val="23"/>
        </w:rPr>
        <w:t xml:space="preserve"> </w:t>
      </w:r>
      <w:ins w:id="5" w:author="Angela Paola Alba Muñoz" w:date="2025-11-10T09:25:00Z">
        <w:r w:rsidR="00AF1504">
          <w:rPr>
            <w:rFonts w:ascii="Verdana" w:eastAsia="Verdana" w:hAnsi="Verdana" w:cs="Verdana"/>
            <w:sz w:val="23"/>
            <w:szCs w:val="23"/>
          </w:rPr>
          <w:t>L</w:t>
        </w:r>
      </w:ins>
      <w:r>
        <w:rPr>
          <w:rFonts w:ascii="Verdana" w:eastAsia="Verdana" w:hAnsi="Verdana" w:cs="Verdana"/>
          <w:sz w:val="23"/>
          <w:szCs w:val="23"/>
        </w:rPr>
        <w:t>ey</w:t>
      </w:r>
      <w:r w:rsidR="00C02D0D">
        <w:rPr>
          <w:rFonts w:ascii="Verdana" w:eastAsia="Verdana" w:hAnsi="Verdana" w:cs="Verdana"/>
          <w:sz w:val="23"/>
          <w:szCs w:val="23"/>
        </w:rPr>
        <w:t xml:space="preserve"> 2374 de 2024 descritas en el artículo 17 de la presente resolución</w:t>
      </w:r>
      <w:r>
        <w:rPr>
          <w:rFonts w:ascii="Verdana" w:eastAsia="Verdana" w:hAnsi="Verdana" w:cs="Verdana"/>
          <w:sz w:val="23"/>
          <w:szCs w:val="23"/>
        </w:rPr>
        <w:t xml:space="preserve"> y en los lineamientos técnicos del Programa</w:t>
      </w:r>
      <w:r w:rsidR="00956585">
        <w:rPr>
          <w:rFonts w:ascii="Verdana" w:eastAsia="Verdana" w:hAnsi="Verdana" w:cs="Verdana"/>
          <w:sz w:val="23"/>
          <w:szCs w:val="23"/>
        </w:rPr>
        <w:t>. Por esto, l</w:t>
      </w:r>
      <w:r>
        <w:rPr>
          <w:rFonts w:ascii="Verdana" w:eastAsia="Verdana" w:hAnsi="Verdana" w:cs="Verdana"/>
          <w:sz w:val="23"/>
          <w:szCs w:val="23"/>
        </w:rPr>
        <w:t>a gratuidad aplicará, en los términos que establezca cada entidad territorial, para las siguientes poblaciones:</w:t>
      </w:r>
    </w:p>
    <w:p w14:paraId="000000EE" w14:textId="77777777" w:rsidR="008C46C9" w:rsidRDefault="008C46C9">
      <w:pPr>
        <w:jc w:val="both"/>
        <w:rPr>
          <w:rFonts w:ascii="Verdana" w:eastAsia="Verdana" w:hAnsi="Verdana" w:cs="Verdana"/>
          <w:sz w:val="23"/>
          <w:szCs w:val="23"/>
        </w:rPr>
      </w:pPr>
    </w:p>
    <w:p w14:paraId="000000F1" w14:textId="7BCA121E" w:rsidR="008C46C9" w:rsidRPr="00956585" w:rsidRDefault="00E42BF4" w:rsidP="00956585">
      <w:pPr>
        <w:numPr>
          <w:ilvl w:val="0"/>
          <w:numId w:val="1"/>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Animales pertenecientes a las</w:t>
      </w:r>
      <w:r w:rsidR="00CB7F3B" w:rsidRPr="00CB7F3B">
        <w:rPr>
          <w:rFonts w:ascii="Verdana" w:eastAsia="Verdana" w:hAnsi="Verdana" w:cs="Verdana"/>
          <w:color w:val="000000"/>
          <w:sz w:val="23"/>
          <w:szCs w:val="23"/>
        </w:rPr>
        <w:t xml:space="preserve"> 5 líneas especiales enunciadas </w:t>
      </w:r>
      <w:r w:rsidR="00C02D0D">
        <w:rPr>
          <w:rFonts w:ascii="Verdana" w:eastAsia="Verdana" w:hAnsi="Verdana" w:cs="Verdana"/>
          <w:sz w:val="23"/>
          <w:szCs w:val="23"/>
        </w:rPr>
        <w:t>en el artículo 17 de la presente resolución</w:t>
      </w:r>
      <w:r w:rsidR="00CB7F3B">
        <w:rPr>
          <w:rFonts w:ascii="Verdana" w:eastAsia="Verdana" w:hAnsi="Verdana" w:cs="Verdana"/>
          <w:color w:val="000000"/>
          <w:sz w:val="23"/>
          <w:szCs w:val="23"/>
        </w:rPr>
        <w:t>.</w:t>
      </w:r>
      <w:sdt>
        <w:sdtPr>
          <w:tag w:val="goog_rdk_213"/>
          <w:id w:val="2112999330"/>
        </w:sdtPr>
        <w:sdtContent/>
      </w:sdt>
    </w:p>
    <w:p w14:paraId="000000F2" w14:textId="07A02557" w:rsidR="008C46C9" w:rsidRDefault="00E42BF4">
      <w:pPr>
        <w:numPr>
          <w:ilvl w:val="0"/>
          <w:numId w:val="1"/>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Animales pertenecientes a personas o grupos poblacionales en situación de vulnerabilidad socioeconómica, incluidos los hogares clasificados en los grupos A, B y C del Sisbén IV</w:t>
      </w:r>
      <w:r w:rsidR="00956585">
        <w:rPr>
          <w:rFonts w:ascii="Verdana" w:eastAsia="Verdana" w:hAnsi="Verdana" w:cs="Verdana"/>
          <w:color w:val="000000"/>
          <w:sz w:val="23"/>
          <w:szCs w:val="23"/>
        </w:rPr>
        <w:t>.</w:t>
      </w:r>
    </w:p>
    <w:p w14:paraId="000000F3" w14:textId="6E5D0782" w:rsidR="008C46C9" w:rsidRDefault="00E42BF4">
      <w:pPr>
        <w:numPr>
          <w:ilvl w:val="0"/>
          <w:numId w:val="1"/>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 xml:space="preserve">Animales </w:t>
      </w:r>
      <w:r w:rsidR="0004486E" w:rsidRPr="0004486E">
        <w:rPr>
          <w:rFonts w:ascii="Verdana" w:eastAsia="Verdana" w:hAnsi="Verdana" w:cs="Verdana"/>
          <w:color w:val="000000"/>
          <w:sz w:val="23"/>
          <w:szCs w:val="23"/>
        </w:rPr>
        <w:t>albergados por fundaciones y hogares de paso</w:t>
      </w:r>
      <w:r>
        <w:rPr>
          <w:rFonts w:ascii="Verdana" w:eastAsia="Verdana" w:hAnsi="Verdana" w:cs="Verdana"/>
          <w:color w:val="000000"/>
          <w:sz w:val="23"/>
          <w:szCs w:val="23"/>
        </w:rPr>
        <w:t>; para el caso de las fundaciones, estas deberán estar legalmente constituidas y los hogares</w:t>
      </w:r>
      <w:r w:rsidR="00956585">
        <w:rPr>
          <w:rFonts w:ascii="Verdana" w:eastAsia="Verdana" w:hAnsi="Verdana" w:cs="Verdana"/>
          <w:color w:val="000000"/>
          <w:sz w:val="23"/>
          <w:szCs w:val="23"/>
        </w:rPr>
        <w:t xml:space="preserve"> de paso</w:t>
      </w:r>
      <w:r>
        <w:rPr>
          <w:rFonts w:ascii="Verdana" w:eastAsia="Verdana" w:hAnsi="Verdana" w:cs="Verdana"/>
          <w:color w:val="000000"/>
          <w:sz w:val="23"/>
          <w:szCs w:val="23"/>
        </w:rPr>
        <w:t xml:space="preserve"> deben estar registrados ante la autoridad competente</w:t>
      </w:r>
      <w:r w:rsidR="0004486E">
        <w:rPr>
          <w:rFonts w:ascii="Verdana" w:eastAsia="Verdana" w:hAnsi="Verdana" w:cs="Verdana"/>
          <w:color w:val="000000"/>
          <w:sz w:val="23"/>
          <w:szCs w:val="23"/>
        </w:rPr>
        <w:t>.</w:t>
      </w:r>
    </w:p>
    <w:p w14:paraId="000000F4" w14:textId="77777777" w:rsidR="008C46C9" w:rsidRDefault="008C46C9">
      <w:pPr>
        <w:pBdr>
          <w:top w:val="nil"/>
          <w:left w:val="nil"/>
          <w:bottom w:val="nil"/>
          <w:right w:val="nil"/>
          <w:between w:val="nil"/>
        </w:pBdr>
        <w:ind w:left="720"/>
        <w:jc w:val="both"/>
        <w:rPr>
          <w:rFonts w:ascii="Verdana" w:eastAsia="Verdana" w:hAnsi="Verdana" w:cs="Verdana"/>
          <w:color w:val="000000"/>
          <w:sz w:val="23"/>
          <w:szCs w:val="23"/>
        </w:rPr>
      </w:pPr>
    </w:p>
    <w:p w14:paraId="000000F5" w14:textId="6928D881" w:rsidR="008C46C9" w:rsidRDefault="00E42BF4">
      <w:pPr>
        <w:jc w:val="both"/>
        <w:rPr>
          <w:rFonts w:ascii="Verdana" w:eastAsia="Verdana" w:hAnsi="Verdana" w:cs="Verdana"/>
          <w:sz w:val="23"/>
          <w:szCs w:val="23"/>
        </w:rPr>
      </w:pPr>
      <w:r>
        <w:rPr>
          <w:rFonts w:ascii="Verdana" w:eastAsia="Verdana" w:hAnsi="Verdana" w:cs="Verdana"/>
          <w:b/>
          <w:sz w:val="23"/>
          <w:szCs w:val="23"/>
        </w:rPr>
        <w:t>Parágrafo.</w:t>
      </w:r>
      <w:r>
        <w:rPr>
          <w:rFonts w:ascii="Verdana" w:eastAsia="Verdana" w:hAnsi="Verdana" w:cs="Verdana"/>
          <w:sz w:val="23"/>
          <w:szCs w:val="23"/>
        </w:rPr>
        <w:t xml:space="preserve"> Las entidades territoriales deberán definir los mecanismos de focalización y verificación de beneficiarios, garantizando que la gratuidad se aplique únicamente a las poblaciones priorizadas y evitando duplicidades.</w:t>
      </w:r>
    </w:p>
    <w:p w14:paraId="000000F6" w14:textId="77777777" w:rsidR="008C46C9" w:rsidRPr="00166D2A" w:rsidRDefault="008C46C9">
      <w:pPr>
        <w:jc w:val="both"/>
        <w:rPr>
          <w:rFonts w:ascii="Verdana" w:eastAsia="Verdana" w:hAnsi="Verdana" w:cs="Verdana"/>
          <w:b/>
          <w:color w:val="000000" w:themeColor="text1"/>
          <w:sz w:val="23"/>
          <w:szCs w:val="23"/>
          <w:highlight w:val="magenta"/>
        </w:rPr>
      </w:pPr>
    </w:p>
    <w:p w14:paraId="000000F7" w14:textId="274DA1C9" w:rsidR="008C46C9" w:rsidRPr="00166D2A" w:rsidRDefault="00E42BF4">
      <w:pPr>
        <w:jc w:val="both"/>
        <w:rPr>
          <w:rFonts w:ascii="Verdana" w:eastAsia="Verdana" w:hAnsi="Verdana" w:cs="Verdana"/>
          <w:b/>
          <w:color w:val="000000" w:themeColor="text1"/>
          <w:sz w:val="23"/>
          <w:szCs w:val="23"/>
        </w:rPr>
      </w:pPr>
      <w:r w:rsidRPr="00166D2A">
        <w:rPr>
          <w:rFonts w:ascii="Verdana" w:eastAsia="Verdana" w:hAnsi="Verdana" w:cs="Verdana"/>
          <w:b/>
          <w:color w:val="000000" w:themeColor="text1"/>
          <w:sz w:val="23"/>
          <w:szCs w:val="23"/>
        </w:rPr>
        <w:t>Artículo 2</w:t>
      </w:r>
      <w:r w:rsidR="00956585" w:rsidRPr="00166D2A">
        <w:rPr>
          <w:rFonts w:ascii="Verdana" w:eastAsia="Verdana" w:hAnsi="Verdana" w:cs="Verdana"/>
          <w:b/>
          <w:color w:val="000000" w:themeColor="text1"/>
          <w:sz w:val="23"/>
          <w:szCs w:val="23"/>
        </w:rPr>
        <w:t>0</w:t>
      </w:r>
      <w:r w:rsidRPr="00166D2A">
        <w:rPr>
          <w:rFonts w:ascii="Verdana" w:eastAsia="Verdana" w:hAnsi="Verdana" w:cs="Verdana"/>
          <w:b/>
          <w:color w:val="000000" w:themeColor="text1"/>
          <w:sz w:val="23"/>
          <w:szCs w:val="23"/>
        </w:rPr>
        <w:t xml:space="preserve">. De la cobertura a bajo costo. </w:t>
      </w:r>
      <w:r w:rsidRPr="00166D2A">
        <w:rPr>
          <w:rFonts w:ascii="Verdana" w:eastAsia="Verdana" w:hAnsi="Verdana" w:cs="Verdana"/>
          <w:color w:val="000000" w:themeColor="text1"/>
          <w:sz w:val="23"/>
          <w:szCs w:val="23"/>
        </w:rPr>
        <w:t>Los municipios y distritos podrán implementar la modalidad de esterilización quirúrgica a bajo costo, dirigida a los animales de compañía pertenecientes a personas clasificadas en el grupo D del Sisbén, con el propósito de ampliar la cobertura, promover la corresponsabilidad ciudadana y contribuir al sostenimiento del programa o de otras acciones de protección y bienestar animal en el territorio.</w:t>
      </w:r>
    </w:p>
    <w:p w14:paraId="000000F8" w14:textId="77777777" w:rsidR="008C46C9" w:rsidRPr="00166D2A" w:rsidRDefault="008C46C9">
      <w:pPr>
        <w:jc w:val="both"/>
        <w:rPr>
          <w:rFonts w:ascii="Verdana" w:eastAsia="Verdana" w:hAnsi="Verdana" w:cs="Verdana"/>
          <w:color w:val="000000" w:themeColor="text1"/>
          <w:sz w:val="23"/>
          <w:szCs w:val="23"/>
        </w:rPr>
      </w:pPr>
    </w:p>
    <w:p w14:paraId="000000F9" w14:textId="028A481D" w:rsidR="008C46C9" w:rsidRPr="00166D2A" w:rsidRDefault="00E42BF4">
      <w:pPr>
        <w:jc w:val="both"/>
        <w:rPr>
          <w:rFonts w:ascii="Verdana" w:eastAsia="Verdana" w:hAnsi="Verdana" w:cs="Verdana"/>
          <w:color w:val="000000" w:themeColor="text1"/>
          <w:sz w:val="23"/>
          <w:szCs w:val="23"/>
        </w:rPr>
      </w:pPr>
      <w:r w:rsidRPr="00166D2A">
        <w:rPr>
          <w:rFonts w:ascii="Verdana" w:eastAsia="Verdana" w:hAnsi="Verdana" w:cs="Verdana"/>
          <w:color w:val="000000" w:themeColor="text1"/>
          <w:sz w:val="23"/>
          <w:szCs w:val="23"/>
        </w:rPr>
        <w:t>El valor del servicio a bajo costo deberá fijarse conforme a criterios de razonabilidad económica, transparencia y proporcionalidad, garantizando que</w:t>
      </w:r>
      <w:r w:rsidR="00166D2A">
        <w:rPr>
          <w:rFonts w:ascii="Verdana" w:eastAsia="Verdana" w:hAnsi="Verdana" w:cs="Verdana"/>
          <w:color w:val="000000" w:themeColor="text1"/>
          <w:sz w:val="23"/>
          <w:szCs w:val="23"/>
        </w:rPr>
        <w:t xml:space="preserve"> </w:t>
      </w:r>
      <w:r w:rsidRPr="00166D2A">
        <w:rPr>
          <w:rFonts w:ascii="Verdana" w:eastAsia="Verdana" w:hAnsi="Verdana" w:cs="Verdana"/>
          <w:color w:val="000000" w:themeColor="text1"/>
          <w:sz w:val="23"/>
          <w:szCs w:val="23"/>
        </w:rPr>
        <w:t>los recursos recaudados se destinen exclusivamente al sostenimiento del programa, la atención de animales en situación de vulnerabilidad o el fortalecimiento de las acciones locales de protección y bienestar animal.</w:t>
      </w:r>
    </w:p>
    <w:p w14:paraId="000000FC" w14:textId="77777777" w:rsidR="008C46C9" w:rsidRPr="00166D2A" w:rsidRDefault="008C46C9">
      <w:pPr>
        <w:jc w:val="both"/>
        <w:rPr>
          <w:rFonts w:ascii="Verdana" w:eastAsia="Verdana" w:hAnsi="Verdana" w:cs="Verdana"/>
          <w:color w:val="000000" w:themeColor="text1"/>
          <w:sz w:val="23"/>
          <w:szCs w:val="23"/>
        </w:rPr>
      </w:pPr>
    </w:p>
    <w:p w14:paraId="000000FD" w14:textId="46845033" w:rsidR="008C46C9" w:rsidRPr="00166D2A" w:rsidRDefault="00E42BF4">
      <w:pPr>
        <w:jc w:val="both"/>
        <w:rPr>
          <w:rFonts w:ascii="Verdana" w:eastAsia="Verdana" w:hAnsi="Verdana" w:cs="Verdana"/>
          <w:color w:val="000000" w:themeColor="text1"/>
          <w:sz w:val="23"/>
          <w:szCs w:val="23"/>
        </w:rPr>
      </w:pPr>
      <w:r w:rsidRPr="00166D2A">
        <w:rPr>
          <w:rFonts w:ascii="Verdana" w:eastAsia="Verdana" w:hAnsi="Verdana" w:cs="Verdana"/>
          <w:color w:val="000000" w:themeColor="text1"/>
          <w:sz w:val="23"/>
          <w:szCs w:val="23"/>
        </w:rPr>
        <w:t xml:space="preserve">Los </w:t>
      </w:r>
      <w:r w:rsidR="006C2471" w:rsidRPr="00166D2A">
        <w:rPr>
          <w:rFonts w:ascii="Verdana" w:eastAsia="Verdana" w:hAnsi="Verdana" w:cs="Verdana"/>
          <w:color w:val="000000" w:themeColor="text1"/>
          <w:sz w:val="23"/>
          <w:szCs w:val="23"/>
        </w:rPr>
        <w:t>municipios y distritos</w:t>
      </w:r>
      <w:r w:rsidR="006C2471" w:rsidRPr="00166D2A" w:rsidDel="006C2471">
        <w:rPr>
          <w:rFonts w:ascii="Verdana" w:eastAsia="Verdana" w:hAnsi="Verdana" w:cs="Verdana"/>
          <w:color w:val="000000" w:themeColor="text1"/>
          <w:sz w:val="23"/>
          <w:szCs w:val="23"/>
        </w:rPr>
        <w:t xml:space="preserve"> </w:t>
      </w:r>
      <w:r w:rsidRPr="00166D2A">
        <w:rPr>
          <w:rFonts w:ascii="Verdana" w:eastAsia="Verdana" w:hAnsi="Verdana" w:cs="Verdana"/>
          <w:color w:val="000000" w:themeColor="text1"/>
          <w:sz w:val="23"/>
          <w:szCs w:val="23"/>
        </w:rPr>
        <w:t>deberán</w:t>
      </w:r>
      <w:r w:rsidR="00043D1C" w:rsidRPr="00166D2A">
        <w:rPr>
          <w:rFonts w:ascii="Verdana" w:eastAsia="Verdana" w:hAnsi="Verdana" w:cs="Verdana"/>
          <w:color w:val="000000" w:themeColor="text1"/>
          <w:sz w:val="23"/>
          <w:szCs w:val="23"/>
        </w:rPr>
        <w:t xml:space="preserve"> guiarse por lo dispuesto en el artículo 2</w:t>
      </w:r>
      <w:r w:rsidR="00F607EA" w:rsidRPr="00166D2A">
        <w:rPr>
          <w:rFonts w:ascii="Verdana" w:eastAsia="Verdana" w:hAnsi="Verdana" w:cs="Verdana"/>
          <w:color w:val="000000" w:themeColor="text1"/>
          <w:sz w:val="23"/>
          <w:szCs w:val="23"/>
        </w:rPr>
        <w:t>6</w:t>
      </w:r>
      <w:r w:rsidR="00043D1C" w:rsidRPr="00166D2A">
        <w:rPr>
          <w:rFonts w:ascii="Verdana" w:eastAsia="Verdana" w:hAnsi="Verdana" w:cs="Verdana"/>
          <w:color w:val="000000" w:themeColor="text1"/>
          <w:sz w:val="23"/>
          <w:szCs w:val="23"/>
        </w:rPr>
        <w:t xml:space="preserve"> del presente </w:t>
      </w:r>
      <w:r w:rsidR="006C2471" w:rsidRPr="00166D2A">
        <w:rPr>
          <w:rFonts w:ascii="Verdana" w:eastAsia="Verdana" w:hAnsi="Verdana" w:cs="Verdana"/>
          <w:color w:val="000000" w:themeColor="text1"/>
          <w:sz w:val="23"/>
          <w:szCs w:val="23"/>
        </w:rPr>
        <w:t xml:space="preserve">resolución </w:t>
      </w:r>
      <w:r w:rsidR="00043D1C" w:rsidRPr="00166D2A">
        <w:rPr>
          <w:rFonts w:ascii="Verdana" w:eastAsia="Verdana" w:hAnsi="Verdana" w:cs="Verdana"/>
          <w:color w:val="000000" w:themeColor="text1"/>
          <w:sz w:val="23"/>
          <w:szCs w:val="23"/>
        </w:rPr>
        <w:t xml:space="preserve">para </w:t>
      </w:r>
      <w:r w:rsidRPr="00166D2A">
        <w:rPr>
          <w:rFonts w:ascii="Verdana" w:eastAsia="Verdana" w:hAnsi="Verdana" w:cs="Verdana"/>
          <w:color w:val="000000" w:themeColor="text1"/>
          <w:sz w:val="23"/>
          <w:szCs w:val="23"/>
        </w:rPr>
        <w:t>establecer los valores de referencia, así como los mecanismos de recaudo, control y destinación de los recursos generados, garantizando su trazabilidad e inversión en las finalidades del programa.</w:t>
      </w:r>
    </w:p>
    <w:p w14:paraId="000000FE" w14:textId="77777777" w:rsidR="008C46C9" w:rsidRPr="00166D2A" w:rsidRDefault="008C46C9">
      <w:pPr>
        <w:jc w:val="both"/>
        <w:rPr>
          <w:rFonts w:ascii="Verdana" w:eastAsia="Verdana" w:hAnsi="Verdana" w:cs="Verdana"/>
          <w:color w:val="000000" w:themeColor="text1"/>
          <w:sz w:val="23"/>
          <w:szCs w:val="23"/>
        </w:rPr>
      </w:pPr>
    </w:p>
    <w:p w14:paraId="00000102" w14:textId="1A673BAD" w:rsidR="008C46C9" w:rsidRPr="00166D2A" w:rsidRDefault="00E42BF4">
      <w:pPr>
        <w:jc w:val="both"/>
        <w:rPr>
          <w:color w:val="000000" w:themeColor="text1"/>
        </w:rPr>
      </w:pPr>
      <w:r w:rsidRPr="00166D2A">
        <w:rPr>
          <w:rFonts w:ascii="Verdana" w:eastAsia="Verdana" w:hAnsi="Verdana" w:cs="Verdana"/>
          <w:b/>
          <w:color w:val="000000" w:themeColor="text1"/>
          <w:sz w:val="23"/>
          <w:szCs w:val="23"/>
        </w:rPr>
        <w:t>Parágrafo.</w:t>
      </w:r>
      <w:r w:rsidRPr="00166D2A">
        <w:rPr>
          <w:rFonts w:ascii="Verdana" w:eastAsia="Verdana" w:hAnsi="Verdana" w:cs="Verdana"/>
          <w:color w:val="000000" w:themeColor="text1"/>
          <w:sz w:val="23"/>
          <w:szCs w:val="23"/>
        </w:rPr>
        <w:t xml:space="preserve"> El servicio de esterilización a bajo costo deberá cumplir, como mínimo, los requisitos de calidad, bioseguridad, anestesia, manejo del dolor trazabilidad e identificación animal establecidos para los procedimientos quirúrgicos realizados de manera gratuita, y los resultados deberán ser reportados a la entidad territorial</w:t>
      </w:r>
      <w:r w:rsidR="00FD4808">
        <w:rPr>
          <w:rFonts w:ascii="Verdana" w:eastAsia="Verdana" w:hAnsi="Verdana" w:cs="Verdana"/>
          <w:color w:val="000000" w:themeColor="text1"/>
          <w:sz w:val="23"/>
          <w:szCs w:val="23"/>
        </w:rPr>
        <w:t>, cuando la jornada sea ejecutada por un tercero</w:t>
      </w:r>
      <w:r w:rsidRPr="00166D2A">
        <w:rPr>
          <w:rFonts w:ascii="Verdana" w:eastAsia="Verdana" w:hAnsi="Verdana" w:cs="Verdana"/>
          <w:color w:val="000000" w:themeColor="text1"/>
          <w:sz w:val="23"/>
          <w:szCs w:val="23"/>
        </w:rPr>
        <w:t>.</w:t>
      </w:r>
    </w:p>
    <w:p w14:paraId="39A134E9" w14:textId="77777777" w:rsidR="007D4FF3" w:rsidRPr="007D4FF3" w:rsidRDefault="007D4FF3">
      <w:pPr>
        <w:jc w:val="both"/>
        <w:rPr>
          <w:rFonts w:ascii="Verdana" w:eastAsia="Verdana" w:hAnsi="Verdana" w:cs="Verdana"/>
          <w:sz w:val="23"/>
          <w:szCs w:val="23"/>
        </w:rPr>
      </w:pPr>
    </w:p>
    <w:p w14:paraId="3AADDB79" w14:textId="37E242E0" w:rsidR="004018B9" w:rsidRDefault="00E42BF4">
      <w:pPr>
        <w:jc w:val="both"/>
        <w:rPr>
          <w:rFonts w:ascii="Verdana" w:eastAsia="Verdana" w:hAnsi="Verdana" w:cs="Verdana"/>
          <w:b/>
          <w:sz w:val="23"/>
          <w:szCs w:val="23"/>
        </w:rPr>
      </w:pPr>
      <w:r>
        <w:rPr>
          <w:rFonts w:ascii="Verdana" w:eastAsia="Verdana" w:hAnsi="Verdana" w:cs="Verdana"/>
          <w:b/>
          <w:sz w:val="23"/>
          <w:szCs w:val="23"/>
        </w:rPr>
        <w:t xml:space="preserve">Artículo </w:t>
      </w:r>
      <w:r w:rsidR="007D4FF3">
        <w:rPr>
          <w:rFonts w:ascii="Verdana" w:eastAsia="Verdana" w:hAnsi="Verdana" w:cs="Verdana"/>
          <w:b/>
          <w:sz w:val="23"/>
          <w:szCs w:val="23"/>
        </w:rPr>
        <w:t>2</w:t>
      </w:r>
      <w:r w:rsidR="00043D1C">
        <w:rPr>
          <w:rFonts w:ascii="Verdana" w:eastAsia="Verdana" w:hAnsi="Verdana" w:cs="Verdana"/>
          <w:b/>
          <w:sz w:val="23"/>
          <w:szCs w:val="23"/>
        </w:rPr>
        <w:t>1</w:t>
      </w:r>
      <w:r>
        <w:rPr>
          <w:rFonts w:ascii="Verdana" w:eastAsia="Verdana" w:hAnsi="Verdana" w:cs="Verdana"/>
          <w:b/>
          <w:sz w:val="23"/>
          <w:szCs w:val="23"/>
        </w:rPr>
        <w:t xml:space="preserve">. Campañas de educación, sensibilización y capacitación profesional. </w:t>
      </w:r>
      <w:r w:rsidRPr="004018B9">
        <w:rPr>
          <w:rFonts w:ascii="Verdana" w:eastAsia="Verdana" w:hAnsi="Verdana" w:cs="Verdana"/>
          <w:sz w:val="23"/>
          <w:szCs w:val="23"/>
        </w:rPr>
        <w:t>En cumplimiento de los artículos 7 y 12 de la Ley 2374 de 2024, el Programa Nacional de Esterilización Quirúrgica de Gatos y Perros comprende acciones de educación</w:t>
      </w:r>
      <w:r w:rsidR="007D4FF3" w:rsidRPr="004018B9">
        <w:rPr>
          <w:rFonts w:ascii="Verdana" w:eastAsia="Verdana" w:hAnsi="Verdana" w:cs="Verdana"/>
          <w:sz w:val="23"/>
          <w:szCs w:val="23"/>
        </w:rPr>
        <w:t>,</w:t>
      </w:r>
      <w:r w:rsidRPr="004018B9">
        <w:rPr>
          <w:rFonts w:ascii="Verdana" w:eastAsia="Verdana" w:hAnsi="Verdana" w:cs="Verdana"/>
          <w:sz w:val="23"/>
          <w:szCs w:val="23"/>
        </w:rPr>
        <w:t xml:space="preserve"> sensibilización ciudadana sobre tenenci</w:t>
      </w:r>
      <w:r w:rsidR="004018B9" w:rsidRPr="004018B9">
        <w:rPr>
          <w:rFonts w:ascii="Verdana" w:eastAsia="Verdana" w:hAnsi="Verdana" w:cs="Verdana"/>
          <w:sz w:val="23"/>
          <w:szCs w:val="23"/>
        </w:rPr>
        <w:t>a, la importancia de la adopción responsable, de esterilizar, y sobre las sanciones al maltrato animal y la protección y el bienestar de los animales en general. Además del</w:t>
      </w:r>
      <w:r w:rsidRPr="004018B9">
        <w:rPr>
          <w:rFonts w:ascii="Verdana" w:eastAsia="Verdana" w:hAnsi="Verdana" w:cs="Verdana"/>
          <w:sz w:val="23"/>
          <w:szCs w:val="23"/>
        </w:rPr>
        <w:t xml:space="preserve"> fortalecimiento de capacidades técnicas dirigidas tanto a la ciudadanía como a los profesionales de la Medicina Veterinaria y </w:t>
      </w:r>
      <w:r w:rsidRPr="004018B9">
        <w:rPr>
          <w:rFonts w:ascii="Verdana" w:eastAsia="Verdana" w:hAnsi="Verdana" w:cs="Verdana"/>
          <w:sz w:val="23"/>
          <w:szCs w:val="23"/>
        </w:rPr>
        <w:lastRenderedPageBreak/>
        <w:t xml:space="preserve">de la Medicina Veterinaria y Zootecnia, con el fin de promover la tenencia </w:t>
      </w:r>
      <w:r>
        <w:rPr>
          <w:rFonts w:ascii="Verdana" w:eastAsia="Verdana" w:hAnsi="Verdana" w:cs="Verdana"/>
          <w:sz w:val="23"/>
          <w:szCs w:val="23"/>
        </w:rPr>
        <w:t>responsable, la adopción ética y la ejecución de procedimientos quirúrgicos bajo estándares de bienestar animal, bioseguridad y calidad técnica.</w:t>
      </w:r>
    </w:p>
    <w:p w14:paraId="2A98A93D" w14:textId="77777777" w:rsidR="004018B9" w:rsidRDefault="004018B9">
      <w:pPr>
        <w:jc w:val="both"/>
        <w:rPr>
          <w:rFonts w:ascii="Verdana" w:eastAsia="Verdana" w:hAnsi="Verdana" w:cs="Verdana"/>
          <w:b/>
          <w:sz w:val="23"/>
          <w:szCs w:val="23"/>
        </w:rPr>
      </w:pPr>
    </w:p>
    <w:p w14:paraId="0000010A" w14:textId="4ECE22CF" w:rsidR="008C46C9" w:rsidRDefault="00E42BF4">
      <w:pPr>
        <w:jc w:val="both"/>
        <w:rPr>
          <w:rFonts w:ascii="Verdana" w:eastAsia="Verdana" w:hAnsi="Verdana" w:cs="Verdana"/>
          <w:sz w:val="23"/>
          <w:szCs w:val="23"/>
        </w:rPr>
      </w:pPr>
      <w:r>
        <w:rPr>
          <w:rFonts w:ascii="Verdana" w:eastAsia="Verdana" w:hAnsi="Verdana" w:cs="Verdana"/>
          <w:sz w:val="23"/>
          <w:szCs w:val="23"/>
        </w:rPr>
        <w:t>Estas acciones podrán desarrollarse en coordinación con instituciones de educación superior, centros de formación técnica, asociaciones profesionales, organizaciones sociales, gestores comunitarios y entidades públicas o privadas que contribuyan al fortalecimiento de las capacidades técnicas y ciudadanas necesarias para la implementación del programa.</w:t>
      </w:r>
    </w:p>
    <w:p w14:paraId="3C89049E" w14:textId="77777777" w:rsidR="00043D1C" w:rsidRDefault="00043D1C">
      <w:pPr>
        <w:jc w:val="both"/>
        <w:rPr>
          <w:rFonts w:ascii="Verdana" w:eastAsia="Verdana" w:hAnsi="Verdana" w:cs="Verdana"/>
          <w:sz w:val="23"/>
          <w:szCs w:val="23"/>
        </w:rPr>
      </w:pPr>
    </w:p>
    <w:p w14:paraId="0000010B" w14:textId="4EDE301A" w:rsidR="008C46C9" w:rsidRDefault="00E42BF4">
      <w:pPr>
        <w:jc w:val="both"/>
        <w:rPr>
          <w:rFonts w:ascii="Verdana" w:eastAsia="Verdana" w:hAnsi="Verdana" w:cs="Verdana"/>
          <w:sz w:val="23"/>
          <w:szCs w:val="23"/>
        </w:rPr>
      </w:pPr>
      <w:r>
        <w:rPr>
          <w:rFonts w:ascii="Verdana" w:eastAsia="Verdana" w:hAnsi="Verdana" w:cs="Verdana"/>
          <w:b/>
          <w:sz w:val="23"/>
          <w:szCs w:val="23"/>
        </w:rPr>
        <w:t>Parágrafo.</w:t>
      </w:r>
      <w:r w:rsidR="004018B9">
        <w:rPr>
          <w:rFonts w:ascii="Verdana" w:eastAsia="Verdana" w:hAnsi="Verdana" w:cs="Verdana"/>
          <w:b/>
          <w:sz w:val="23"/>
          <w:szCs w:val="23"/>
        </w:rPr>
        <w:t xml:space="preserve"> </w:t>
      </w:r>
      <w:r>
        <w:rPr>
          <w:rFonts w:ascii="Verdana" w:eastAsia="Verdana" w:hAnsi="Verdana" w:cs="Verdana"/>
          <w:sz w:val="23"/>
          <w:szCs w:val="23"/>
        </w:rPr>
        <w:t>Las entidades territoriales deberán apoyar la difusión de las campañas educativas y facilitar la participación de los profesionales en los procesos de actualización, priorizando las zonas rurales y de difícil acceso, de acuerdo con la planeación operativa del Programa.</w:t>
      </w:r>
    </w:p>
    <w:p w14:paraId="0000010C" w14:textId="77777777" w:rsidR="008C46C9" w:rsidRDefault="008C46C9">
      <w:pPr>
        <w:jc w:val="both"/>
        <w:rPr>
          <w:rFonts w:ascii="Verdana" w:eastAsia="Verdana" w:hAnsi="Verdana" w:cs="Verdana"/>
          <w:b/>
          <w:sz w:val="23"/>
          <w:szCs w:val="23"/>
          <w:highlight w:val="magenta"/>
        </w:rPr>
      </w:pPr>
    </w:p>
    <w:p w14:paraId="0000010D" w14:textId="0878BD8D" w:rsidR="008C46C9" w:rsidRDefault="00E42BF4">
      <w:pPr>
        <w:jc w:val="both"/>
        <w:rPr>
          <w:rFonts w:ascii="Verdana" w:eastAsia="Verdana" w:hAnsi="Verdana" w:cs="Verdana"/>
          <w:b/>
          <w:sz w:val="23"/>
          <w:szCs w:val="23"/>
        </w:rPr>
      </w:pPr>
      <w:r>
        <w:rPr>
          <w:rFonts w:ascii="Verdana" w:eastAsia="Verdana" w:hAnsi="Verdana" w:cs="Verdana"/>
          <w:b/>
          <w:sz w:val="23"/>
          <w:szCs w:val="23"/>
        </w:rPr>
        <w:t>Artículo 2</w:t>
      </w:r>
      <w:r w:rsidR="00043D1C">
        <w:rPr>
          <w:rFonts w:ascii="Verdana" w:eastAsia="Verdana" w:hAnsi="Verdana" w:cs="Verdana"/>
          <w:b/>
          <w:sz w:val="23"/>
          <w:szCs w:val="23"/>
        </w:rPr>
        <w:t>2</w:t>
      </w:r>
      <w:r>
        <w:rPr>
          <w:rFonts w:ascii="Verdana" w:eastAsia="Verdana" w:hAnsi="Verdana" w:cs="Verdana"/>
          <w:b/>
          <w:sz w:val="23"/>
          <w:szCs w:val="23"/>
        </w:rPr>
        <w:t xml:space="preserve">. Reporte. </w:t>
      </w:r>
      <w:r>
        <w:rPr>
          <w:rFonts w:ascii="Verdana" w:eastAsia="Verdana" w:hAnsi="Verdana" w:cs="Verdana"/>
          <w:sz w:val="23"/>
          <w:szCs w:val="23"/>
        </w:rPr>
        <w:t>Las entidades territoriales deberán implementar mecanismos de registro, consolidación y reporte de la información relacionada con la planeación, ejecución y resultados de las jornadas de esterilización, así como de las acciones educativas</w:t>
      </w:r>
      <w:r w:rsidR="004018B9">
        <w:rPr>
          <w:rFonts w:ascii="Verdana" w:eastAsia="Verdana" w:hAnsi="Verdana" w:cs="Verdana"/>
          <w:sz w:val="23"/>
          <w:szCs w:val="23"/>
        </w:rPr>
        <w:t>,</w:t>
      </w:r>
      <w:r>
        <w:rPr>
          <w:rFonts w:ascii="Verdana" w:eastAsia="Verdana" w:hAnsi="Verdana" w:cs="Verdana"/>
          <w:sz w:val="23"/>
          <w:szCs w:val="23"/>
        </w:rPr>
        <w:t xml:space="preserve"> de sensibilización y de capacitación profesional desarrolladas en el marco del program</w:t>
      </w:r>
      <w:r w:rsidR="004018B9">
        <w:rPr>
          <w:rFonts w:ascii="Verdana" w:eastAsia="Verdana" w:hAnsi="Verdana" w:cs="Verdana"/>
          <w:sz w:val="23"/>
          <w:szCs w:val="23"/>
        </w:rPr>
        <w:t>a.</w:t>
      </w:r>
    </w:p>
    <w:p w14:paraId="0000010E" w14:textId="77777777" w:rsidR="008C46C9" w:rsidRDefault="008C46C9">
      <w:pPr>
        <w:jc w:val="both"/>
        <w:rPr>
          <w:rFonts w:ascii="Verdana" w:eastAsia="Verdana" w:hAnsi="Verdana" w:cs="Verdana"/>
          <w:sz w:val="23"/>
          <w:szCs w:val="23"/>
        </w:rPr>
      </w:pPr>
    </w:p>
    <w:p w14:paraId="0000010F" w14:textId="6B7D5D51" w:rsidR="008C46C9" w:rsidRDefault="00E42BF4">
      <w:pPr>
        <w:jc w:val="both"/>
        <w:rPr>
          <w:rFonts w:ascii="Verdana" w:eastAsia="Verdana" w:hAnsi="Verdana" w:cs="Verdana"/>
          <w:sz w:val="23"/>
          <w:szCs w:val="23"/>
        </w:rPr>
      </w:pPr>
      <w:r>
        <w:rPr>
          <w:rFonts w:ascii="Verdana" w:eastAsia="Verdana" w:hAnsi="Verdana" w:cs="Verdana"/>
          <w:sz w:val="23"/>
          <w:szCs w:val="23"/>
        </w:rPr>
        <w:t>Cada entidad territorial será responsable de establecer y mantener actualizado un sistema local o base de datos de recolección de información, que permita el seguimiento a los animales intervenidos, las poblaciones beneficiarias, la cantidad y tipo de procedimientos realizados, los indicadores de cobertura y los registros asociados a las actividades de educación y formación.</w:t>
      </w:r>
    </w:p>
    <w:p w14:paraId="00000110" w14:textId="77777777" w:rsidR="008C46C9" w:rsidRDefault="008C46C9">
      <w:pPr>
        <w:jc w:val="both"/>
        <w:rPr>
          <w:rFonts w:ascii="Verdana" w:eastAsia="Verdana" w:hAnsi="Verdana" w:cs="Verdana"/>
          <w:sz w:val="23"/>
          <w:szCs w:val="23"/>
        </w:rPr>
      </w:pPr>
    </w:p>
    <w:p w14:paraId="00000111" w14:textId="33297EC0" w:rsidR="008C46C9" w:rsidRDefault="00E42BF4">
      <w:pPr>
        <w:jc w:val="both"/>
        <w:rPr>
          <w:rFonts w:ascii="Verdana" w:eastAsia="Verdana" w:hAnsi="Verdana" w:cs="Verdana"/>
          <w:sz w:val="23"/>
          <w:szCs w:val="23"/>
        </w:rPr>
      </w:pPr>
      <w:r>
        <w:rPr>
          <w:rFonts w:ascii="Verdana" w:eastAsia="Verdana" w:hAnsi="Verdana" w:cs="Verdana"/>
          <w:sz w:val="23"/>
          <w:szCs w:val="23"/>
        </w:rPr>
        <w:t>Los datos consolidados deberán ser remitidos anualmente al Ministerio de Ambiente y Desarrollo Sostenible, con el fin de facilitar la integración progresiva de la información</w:t>
      </w:r>
      <w:r w:rsidR="00163310">
        <w:rPr>
          <w:rFonts w:ascii="Verdana" w:eastAsia="Verdana" w:hAnsi="Verdana" w:cs="Verdana"/>
          <w:sz w:val="23"/>
          <w:szCs w:val="23"/>
        </w:rPr>
        <w:t xml:space="preserve"> para su posterior publicación en la página oficial de la entidad.</w:t>
      </w:r>
    </w:p>
    <w:p w14:paraId="00000112" w14:textId="77777777" w:rsidR="008C46C9" w:rsidRDefault="008C46C9">
      <w:pPr>
        <w:jc w:val="both"/>
        <w:rPr>
          <w:rFonts w:ascii="Verdana" w:eastAsia="Verdana" w:hAnsi="Verdana" w:cs="Verdana"/>
          <w:sz w:val="23"/>
          <w:szCs w:val="23"/>
        </w:rPr>
      </w:pPr>
    </w:p>
    <w:p w14:paraId="00000113" w14:textId="77777777" w:rsidR="008C46C9" w:rsidRDefault="00E42BF4">
      <w:pPr>
        <w:jc w:val="both"/>
        <w:rPr>
          <w:rFonts w:ascii="Verdana" w:eastAsia="Verdana" w:hAnsi="Verdana" w:cs="Verdana"/>
          <w:sz w:val="23"/>
          <w:szCs w:val="23"/>
        </w:rPr>
      </w:pPr>
      <w:r>
        <w:rPr>
          <w:rFonts w:ascii="Verdana" w:eastAsia="Verdana" w:hAnsi="Verdana" w:cs="Verdana"/>
          <w:b/>
          <w:sz w:val="23"/>
          <w:szCs w:val="23"/>
        </w:rPr>
        <w:t>Parágrafo 1.</w:t>
      </w:r>
      <w:r>
        <w:rPr>
          <w:rFonts w:ascii="Verdana" w:eastAsia="Verdana" w:hAnsi="Verdana" w:cs="Verdana"/>
          <w:sz w:val="23"/>
          <w:szCs w:val="23"/>
        </w:rPr>
        <w:t xml:space="preserve"> La información recolectada deberá incluir como mínimo:</w:t>
      </w:r>
    </w:p>
    <w:p w14:paraId="00000114" w14:textId="77777777" w:rsidR="008C46C9" w:rsidRDefault="008C46C9">
      <w:pPr>
        <w:jc w:val="both"/>
        <w:rPr>
          <w:rFonts w:ascii="Verdana" w:eastAsia="Verdana" w:hAnsi="Verdana" w:cs="Verdana"/>
          <w:sz w:val="23"/>
          <w:szCs w:val="23"/>
        </w:rPr>
      </w:pPr>
    </w:p>
    <w:p w14:paraId="6E071158" w14:textId="6A22C5F8" w:rsidR="003F73FB" w:rsidRDefault="00000000" w:rsidP="003F73FB">
      <w:pPr>
        <w:numPr>
          <w:ilvl w:val="0"/>
          <w:numId w:val="7"/>
        </w:numPr>
        <w:pBdr>
          <w:top w:val="nil"/>
          <w:left w:val="nil"/>
          <w:bottom w:val="nil"/>
          <w:right w:val="nil"/>
          <w:between w:val="nil"/>
        </w:pBdr>
        <w:jc w:val="both"/>
        <w:rPr>
          <w:rFonts w:ascii="Verdana" w:eastAsia="Verdana" w:hAnsi="Verdana" w:cs="Verdana"/>
          <w:color w:val="000000"/>
          <w:sz w:val="23"/>
          <w:szCs w:val="23"/>
        </w:rPr>
      </w:pPr>
      <w:sdt>
        <w:sdtPr>
          <w:tag w:val="goog_rdk_272"/>
          <w:id w:val="-47221651"/>
        </w:sdtPr>
        <w:sdtContent>
          <w:r w:rsidR="00E42BF4">
            <w:rPr>
              <w:rFonts w:ascii="Verdana" w:eastAsia="Verdana" w:hAnsi="Verdana" w:cs="Verdana"/>
              <w:color w:val="000000"/>
              <w:sz w:val="23"/>
              <w:szCs w:val="23"/>
            </w:rPr>
            <w:t>Número de animales intervenidos, especie, sexo, condición sanitaria y tipo de procedimiento.</w:t>
          </w:r>
          <w:sdt>
            <w:sdtPr>
              <w:tag w:val="goog_rdk_271"/>
              <w:id w:val="1063816833"/>
              <w:showingPlcHdr/>
            </w:sdtPr>
            <w:sdtContent>
              <w:r w:rsidR="00B4065A">
                <w:t xml:space="preserve">     </w:t>
              </w:r>
            </w:sdtContent>
          </w:sdt>
        </w:sdtContent>
      </w:sdt>
    </w:p>
    <w:p w14:paraId="00000116" w14:textId="0ED8B97F" w:rsidR="008C46C9" w:rsidRPr="003F73FB" w:rsidRDefault="00E42BF4" w:rsidP="003F73FB">
      <w:pPr>
        <w:numPr>
          <w:ilvl w:val="0"/>
          <w:numId w:val="7"/>
        </w:numPr>
        <w:pBdr>
          <w:top w:val="nil"/>
          <w:left w:val="nil"/>
          <w:bottom w:val="nil"/>
          <w:right w:val="nil"/>
          <w:between w:val="nil"/>
        </w:pBdr>
        <w:jc w:val="both"/>
        <w:rPr>
          <w:rFonts w:ascii="Verdana" w:eastAsia="Verdana" w:hAnsi="Verdana" w:cs="Verdana"/>
          <w:color w:val="000000"/>
          <w:sz w:val="23"/>
          <w:szCs w:val="23"/>
        </w:rPr>
      </w:pPr>
      <w:r w:rsidRPr="003F73FB">
        <w:rPr>
          <w:rFonts w:ascii="Verdana" w:eastAsia="Verdana" w:hAnsi="Verdana" w:cs="Verdana"/>
          <w:sz w:val="23"/>
          <w:szCs w:val="23"/>
        </w:rPr>
        <w:t xml:space="preserve">Número de animales </w:t>
      </w:r>
      <w:r w:rsidR="004018B9" w:rsidRPr="003F73FB">
        <w:rPr>
          <w:rFonts w:ascii="Verdana" w:eastAsia="Verdana" w:hAnsi="Verdana" w:cs="Verdana"/>
          <w:sz w:val="23"/>
          <w:szCs w:val="23"/>
        </w:rPr>
        <w:t>intervenidos</w:t>
      </w:r>
      <w:r w:rsidRPr="003F73FB">
        <w:rPr>
          <w:rFonts w:ascii="Verdana" w:eastAsia="Verdana" w:hAnsi="Verdana" w:cs="Verdana"/>
          <w:sz w:val="23"/>
          <w:szCs w:val="23"/>
        </w:rPr>
        <w:t xml:space="preserve"> bajo la estrategia CER, especificando su especie</w:t>
      </w:r>
      <w:r w:rsidR="003F73FB">
        <w:rPr>
          <w:rFonts w:ascii="Verdana" w:eastAsia="Verdana" w:hAnsi="Verdana" w:cs="Verdana"/>
          <w:sz w:val="23"/>
          <w:szCs w:val="23"/>
        </w:rPr>
        <w:t xml:space="preserve"> y sexo.</w:t>
      </w:r>
    </w:p>
    <w:p w14:paraId="00000117" w14:textId="77777777" w:rsidR="008C46C9" w:rsidRDefault="00E42BF4">
      <w:pPr>
        <w:numPr>
          <w:ilvl w:val="0"/>
          <w:numId w:val="7"/>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Número de jornadas realizadas y ubicación geográfica.</w:t>
      </w:r>
    </w:p>
    <w:p w14:paraId="00000118" w14:textId="77777777" w:rsidR="008C46C9" w:rsidRDefault="00E42BF4">
      <w:pPr>
        <w:numPr>
          <w:ilvl w:val="0"/>
          <w:numId w:val="7"/>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Población beneficiaria según criterios de gratuidad o bajo costo.</w:t>
      </w:r>
    </w:p>
    <w:p w14:paraId="00000119" w14:textId="04CDAC2E" w:rsidR="008C46C9" w:rsidRDefault="00E42BF4">
      <w:pPr>
        <w:numPr>
          <w:ilvl w:val="0"/>
          <w:numId w:val="7"/>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rPr>
        <w:t>Registros de las acciones educativas y de</w:t>
      </w:r>
      <w:r w:rsidR="003F73FB">
        <w:rPr>
          <w:rFonts w:ascii="Verdana" w:eastAsia="Verdana" w:hAnsi="Verdana" w:cs="Verdana"/>
          <w:color w:val="000000"/>
          <w:sz w:val="23"/>
          <w:szCs w:val="23"/>
        </w:rPr>
        <w:t xml:space="preserve"> </w:t>
      </w:r>
      <w:r>
        <w:rPr>
          <w:rFonts w:ascii="Verdana" w:eastAsia="Verdana" w:hAnsi="Verdana" w:cs="Verdana"/>
          <w:color w:val="000000"/>
          <w:sz w:val="23"/>
          <w:szCs w:val="23"/>
        </w:rPr>
        <w:t>sensibilización.</w:t>
      </w:r>
    </w:p>
    <w:p w14:paraId="0000011A" w14:textId="77777777" w:rsidR="008C46C9" w:rsidRDefault="008C46C9">
      <w:pPr>
        <w:jc w:val="both"/>
        <w:rPr>
          <w:rFonts w:ascii="Verdana" w:eastAsia="Verdana" w:hAnsi="Verdana" w:cs="Verdana"/>
          <w:sz w:val="23"/>
          <w:szCs w:val="23"/>
        </w:rPr>
      </w:pPr>
    </w:p>
    <w:p w14:paraId="0000011B" w14:textId="1B22B28E" w:rsidR="008C46C9" w:rsidRDefault="00E42BF4">
      <w:pPr>
        <w:jc w:val="both"/>
        <w:rPr>
          <w:rFonts w:ascii="Verdana" w:eastAsia="Verdana" w:hAnsi="Verdana" w:cs="Verdana"/>
          <w:sz w:val="23"/>
          <w:szCs w:val="23"/>
        </w:rPr>
      </w:pPr>
      <w:r>
        <w:rPr>
          <w:rFonts w:ascii="Verdana" w:eastAsia="Verdana" w:hAnsi="Verdana" w:cs="Verdana"/>
          <w:b/>
          <w:sz w:val="23"/>
          <w:szCs w:val="23"/>
        </w:rPr>
        <w:t>Parágrafo 2</w:t>
      </w:r>
      <w:r>
        <w:rPr>
          <w:rFonts w:ascii="Verdana" w:eastAsia="Verdana" w:hAnsi="Verdana" w:cs="Verdana"/>
          <w:sz w:val="23"/>
          <w:szCs w:val="23"/>
        </w:rPr>
        <w:t xml:space="preserve">. Las </w:t>
      </w:r>
      <w:r w:rsidRPr="002E1AF9">
        <w:rPr>
          <w:rFonts w:ascii="Verdana" w:eastAsia="Verdana" w:hAnsi="Verdana" w:cs="Verdana"/>
          <w:sz w:val="23"/>
          <w:szCs w:val="23"/>
        </w:rPr>
        <w:t xml:space="preserve">entidades territoriales deberán garantizar la veracidad y trazabilidad de la información recolectada, y </w:t>
      </w:r>
      <w:r w:rsidR="002E1AF9">
        <w:rPr>
          <w:rFonts w:ascii="Verdana" w:eastAsia="Verdana" w:hAnsi="Verdana" w:cs="Verdana"/>
          <w:sz w:val="23"/>
          <w:szCs w:val="23"/>
        </w:rPr>
        <w:t xml:space="preserve">en el marco de su autonomía </w:t>
      </w:r>
      <w:r w:rsidRPr="002E1AF9">
        <w:rPr>
          <w:rFonts w:ascii="Verdana" w:eastAsia="Verdana" w:hAnsi="Verdana" w:cs="Verdana"/>
          <w:sz w:val="23"/>
          <w:szCs w:val="23"/>
        </w:rPr>
        <w:t>designar</w:t>
      </w:r>
      <w:r w:rsidR="002E1AF9">
        <w:rPr>
          <w:rFonts w:ascii="Verdana" w:eastAsia="Verdana" w:hAnsi="Verdana" w:cs="Verdana"/>
          <w:sz w:val="23"/>
          <w:szCs w:val="23"/>
        </w:rPr>
        <w:t>á</w:t>
      </w:r>
      <w:r w:rsidRPr="002E1AF9">
        <w:rPr>
          <w:rFonts w:ascii="Verdana" w:eastAsia="Verdana" w:hAnsi="Verdana" w:cs="Verdana"/>
          <w:sz w:val="23"/>
          <w:szCs w:val="23"/>
        </w:rPr>
        <w:t xml:space="preserve"> el responsable de </w:t>
      </w:r>
      <w:r w:rsidR="002E1AF9">
        <w:rPr>
          <w:rFonts w:ascii="Verdana" w:eastAsia="Verdana" w:hAnsi="Verdana" w:cs="Verdana"/>
          <w:sz w:val="23"/>
          <w:szCs w:val="23"/>
        </w:rPr>
        <w:t>esta</w:t>
      </w:r>
      <w:r w:rsidRPr="002E1AF9">
        <w:rPr>
          <w:rFonts w:ascii="Verdana" w:eastAsia="Verdana" w:hAnsi="Verdana" w:cs="Verdana"/>
          <w:sz w:val="23"/>
          <w:szCs w:val="23"/>
        </w:rPr>
        <w:t xml:space="preserve"> gestión</w:t>
      </w:r>
      <w:r w:rsidR="00163310" w:rsidRPr="002E1AF9">
        <w:rPr>
          <w:rFonts w:ascii="Verdana" w:eastAsia="Verdana" w:hAnsi="Verdana" w:cs="Verdana"/>
          <w:sz w:val="23"/>
          <w:szCs w:val="23"/>
        </w:rPr>
        <w:t>.</w:t>
      </w:r>
    </w:p>
    <w:p w14:paraId="6D0CCE57" w14:textId="77777777" w:rsidR="00B4065A" w:rsidRDefault="00B4065A">
      <w:pPr>
        <w:jc w:val="both"/>
        <w:rPr>
          <w:rFonts w:ascii="Verdana" w:eastAsia="Verdana" w:hAnsi="Verdana" w:cs="Verdana"/>
          <w:sz w:val="23"/>
          <w:szCs w:val="23"/>
        </w:rPr>
      </w:pPr>
    </w:p>
    <w:p w14:paraId="61783155" w14:textId="5B150510" w:rsidR="00B4065A" w:rsidRDefault="00B4065A">
      <w:pPr>
        <w:jc w:val="both"/>
        <w:rPr>
          <w:rFonts w:ascii="Verdana" w:eastAsia="Verdana" w:hAnsi="Verdana" w:cs="Verdana"/>
          <w:sz w:val="23"/>
          <w:szCs w:val="23"/>
        </w:rPr>
      </w:pPr>
      <w:r>
        <w:rPr>
          <w:rFonts w:ascii="Verdana" w:eastAsia="Verdana" w:hAnsi="Verdana" w:cs="Verdana"/>
          <w:b/>
          <w:sz w:val="23"/>
          <w:szCs w:val="23"/>
        </w:rPr>
        <w:t>Parágrafo 3</w:t>
      </w:r>
      <w:r>
        <w:rPr>
          <w:rFonts w:ascii="Verdana" w:eastAsia="Verdana" w:hAnsi="Verdana" w:cs="Verdana"/>
          <w:sz w:val="23"/>
          <w:szCs w:val="23"/>
        </w:rPr>
        <w:t>. Las entidades territoriales remitirán anualmente</w:t>
      </w:r>
      <w:r w:rsidR="00163310">
        <w:rPr>
          <w:rFonts w:ascii="Verdana" w:eastAsia="Verdana" w:hAnsi="Verdana" w:cs="Verdana"/>
          <w:sz w:val="23"/>
          <w:szCs w:val="23"/>
        </w:rPr>
        <w:t xml:space="preserve"> el</w:t>
      </w:r>
      <w:r>
        <w:rPr>
          <w:rFonts w:ascii="Verdana" w:eastAsia="Verdana" w:hAnsi="Verdana" w:cs="Verdana"/>
          <w:sz w:val="23"/>
          <w:szCs w:val="23"/>
        </w:rPr>
        <w:t xml:space="preserve"> informe consolidado con la relación de los medicamentos de control especial y las cantidades usadas durante las esterilizaciones ejecutadas para la vigencia del año inmediatamente anterior</w:t>
      </w:r>
      <w:r w:rsidR="002533A8">
        <w:rPr>
          <w:rFonts w:ascii="Verdana" w:eastAsia="Verdana" w:hAnsi="Verdana" w:cs="Verdana"/>
          <w:sz w:val="23"/>
          <w:szCs w:val="23"/>
        </w:rPr>
        <w:t xml:space="preserve"> al Fondo Nacional de Estupefacientes </w:t>
      </w:r>
      <w:r w:rsidR="007B4D0B">
        <w:rPr>
          <w:rFonts w:ascii="Verdana" w:eastAsia="Verdana" w:hAnsi="Verdana" w:cs="Verdana"/>
          <w:sz w:val="23"/>
          <w:szCs w:val="23"/>
        </w:rPr>
        <w:t xml:space="preserve">o </w:t>
      </w:r>
      <w:r w:rsidR="002533A8">
        <w:rPr>
          <w:rFonts w:ascii="Verdana" w:eastAsia="Verdana" w:hAnsi="Verdana" w:cs="Verdana"/>
          <w:sz w:val="23"/>
          <w:szCs w:val="23"/>
        </w:rPr>
        <w:t xml:space="preserve">Fondo </w:t>
      </w:r>
      <w:r w:rsidR="007B4D0B">
        <w:rPr>
          <w:rFonts w:ascii="Verdana" w:eastAsia="Verdana" w:hAnsi="Verdana" w:cs="Verdana"/>
          <w:sz w:val="23"/>
          <w:szCs w:val="23"/>
        </w:rPr>
        <w:t>R</w:t>
      </w:r>
      <w:r w:rsidR="002533A8">
        <w:rPr>
          <w:rFonts w:ascii="Verdana" w:eastAsia="Verdana" w:hAnsi="Verdana" w:cs="Verdana"/>
          <w:sz w:val="23"/>
          <w:szCs w:val="23"/>
        </w:rPr>
        <w:t xml:space="preserve">otatorio de </w:t>
      </w:r>
      <w:r w:rsidR="007B4D0B">
        <w:rPr>
          <w:rFonts w:ascii="Verdana" w:eastAsia="Verdana" w:hAnsi="Verdana" w:cs="Verdana"/>
          <w:sz w:val="23"/>
          <w:szCs w:val="23"/>
        </w:rPr>
        <w:t>E</w:t>
      </w:r>
      <w:r w:rsidR="002533A8">
        <w:rPr>
          <w:rFonts w:ascii="Verdana" w:eastAsia="Verdana" w:hAnsi="Verdana" w:cs="Verdana"/>
          <w:sz w:val="23"/>
          <w:szCs w:val="23"/>
        </w:rPr>
        <w:t xml:space="preserve">stupefacientes o la </w:t>
      </w:r>
      <w:r w:rsidR="007B4D0B">
        <w:rPr>
          <w:rFonts w:ascii="Verdana" w:eastAsia="Verdana" w:hAnsi="Verdana" w:cs="Verdana"/>
          <w:sz w:val="23"/>
          <w:szCs w:val="23"/>
        </w:rPr>
        <w:t xml:space="preserve">entidad </w:t>
      </w:r>
      <w:r w:rsidR="002533A8">
        <w:rPr>
          <w:rFonts w:ascii="Verdana" w:eastAsia="Verdana" w:hAnsi="Verdana" w:cs="Verdana"/>
          <w:sz w:val="23"/>
          <w:szCs w:val="23"/>
        </w:rPr>
        <w:t>que haga sus veces</w:t>
      </w:r>
      <w:r>
        <w:rPr>
          <w:rFonts w:ascii="Verdana" w:eastAsia="Verdana" w:hAnsi="Verdana" w:cs="Verdana"/>
          <w:sz w:val="23"/>
          <w:szCs w:val="23"/>
        </w:rPr>
        <w:t>.</w:t>
      </w:r>
    </w:p>
    <w:p w14:paraId="00000124" w14:textId="77777777" w:rsidR="008C46C9" w:rsidRDefault="008C46C9">
      <w:pPr>
        <w:jc w:val="both"/>
        <w:rPr>
          <w:rFonts w:ascii="Verdana" w:eastAsia="Verdana" w:hAnsi="Verdana" w:cs="Verdana"/>
          <w:sz w:val="23"/>
          <w:szCs w:val="23"/>
        </w:rPr>
      </w:pPr>
    </w:p>
    <w:p w14:paraId="00000125"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CAPÍTULO VI</w:t>
      </w:r>
    </w:p>
    <w:p w14:paraId="00000126"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lastRenderedPageBreak/>
        <w:t>REQUISITOS PARA ACCEDER AL PROGRAMA NACIONAL DE ESTERILIZACIONES QUIRÚRGICAS PARA GATOS Y PERROS</w:t>
      </w:r>
    </w:p>
    <w:p w14:paraId="00000127" w14:textId="77777777" w:rsidR="008C46C9" w:rsidRDefault="008C46C9">
      <w:pPr>
        <w:jc w:val="both"/>
        <w:rPr>
          <w:rFonts w:ascii="Verdana" w:eastAsia="Verdana" w:hAnsi="Verdana" w:cs="Verdana"/>
          <w:b/>
          <w:sz w:val="23"/>
          <w:szCs w:val="23"/>
        </w:rPr>
      </w:pPr>
    </w:p>
    <w:p w14:paraId="00000128" w14:textId="36C054B7" w:rsidR="008C46C9" w:rsidRPr="00183D94" w:rsidRDefault="00E42BF4">
      <w:pPr>
        <w:jc w:val="both"/>
        <w:rPr>
          <w:rFonts w:ascii="Verdana" w:eastAsia="Verdana" w:hAnsi="Verdana" w:cs="Verdana"/>
          <w:bCs/>
          <w:sz w:val="23"/>
          <w:szCs w:val="23"/>
        </w:rPr>
      </w:pPr>
      <w:r>
        <w:rPr>
          <w:rFonts w:ascii="Verdana" w:eastAsia="Verdana" w:hAnsi="Verdana" w:cs="Verdana"/>
          <w:b/>
          <w:sz w:val="23"/>
          <w:szCs w:val="23"/>
        </w:rPr>
        <w:t>Artículo 2</w:t>
      </w:r>
      <w:r w:rsidR="007B4D0B">
        <w:rPr>
          <w:rFonts w:ascii="Verdana" w:eastAsia="Verdana" w:hAnsi="Verdana" w:cs="Verdana"/>
          <w:b/>
          <w:sz w:val="23"/>
          <w:szCs w:val="23"/>
        </w:rPr>
        <w:t>3</w:t>
      </w:r>
      <w:r>
        <w:rPr>
          <w:rFonts w:ascii="Verdana" w:eastAsia="Verdana" w:hAnsi="Verdana" w:cs="Verdana"/>
          <w:b/>
          <w:sz w:val="23"/>
          <w:szCs w:val="23"/>
        </w:rPr>
        <w:t xml:space="preserve">. De los requisitos para los animales con tutor. </w:t>
      </w:r>
      <w:r w:rsidR="00183D94">
        <w:rPr>
          <w:rFonts w:ascii="Verdana" w:eastAsia="Verdana" w:hAnsi="Verdana" w:cs="Verdana"/>
          <w:bCs/>
          <w:sz w:val="23"/>
          <w:szCs w:val="23"/>
        </w:rPr>
        <w:t>Las personas interesadas en acceder al programa deberán acreditar como mínimo los siguientes requisitos:</w:t>
      </w:r>
    </w:p>
    <w:p w14:paraId="12F35A95" w14:textId="77777777" w:rsidR="00183D94" w:rsidRDefault="00183D94">
      <w:pPr>
        <w:jc w:val="both"/>
        <w:rPr>
          <w:rFonts w:ascii="Verdana" w:eastAsia="Verdana" w:hAnsi="Verdana" w:cs="Verdana"/>
          <w:sz w:val="23"/>
          <w:szCs w:val="23"/>
        </w:rPr>
      </w:pPr>
    </w:p>
    <w:p w14:paraId="00000129" w14:textId="77777777" w:rsidR="008C46C9" w:rsidRDefault="00E42BF4">
      <w:pPr>
        <w:numPr>
          <w:ilvl w:val="0"/>
          <w:numId w:val="3"/>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u w:val="single"/>
        </w:rPr>
        <w:t>Residencia en el territorio beneficiado:</w:t>
      </w:r>
      <w:r>
        <w:rPr>
          <w:rFonts w:ascii="Verdana" w:eastAsia="Verdana" w:hAnsi="Verdana" w:cs="Verdana"/>
          <w:color w:val="000000"/>
          <w:sz w:val="23"/>
          <w:szCs w:val="23"/>
        </w:rPr>
        <w:t xml:space="preserve"> Acreditar residencia en el municipio, corregimiento o vereda donde se realice la jornada, con el fin de garantizar que los beneficios lleguen efectivamente a la población local.</w:t>
      </w:r>
    </w:p>
    <w:p w14:paraId="0000012A" w14:textId="77777777" w:rsidR="008C46C9" w:rsidRDefault="00E42BF4">
      <w:pPr>
        <w:numPr>
          <w:ilvl w:val="0"/>
          <w:numId w:val="3"/>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u w:val="single"/>
        </w:rPr>
        <w:t>Condición socioeconómica prioritaria:</w:t>
      </w:r>
      <w:r>
        <w:rPr>
          <w:rFonts w:ascii="Verdana" w:eastAsia="Verdana" w:hAnsi="Verdana" w:cs="Verdana"/>
          <w:color w:val="000000"/>
          <w:sz w:val="23"/>
          <w:szCs w:val="23"/>
        </w:rPr>
        <w:t xml:space="preserve"> Tendrán prelación las familias en situación de vulnerabilidad, identificadas mediante los registros oficiales (Sisbén IV, bases de datos territoriales o certificaciones expedidas por autoridades locales u otros medios de verificación).</w:t>
      </w:r>
    </w:p>
    <w:p w14:paraId="0D173A81" w14:textId="77777777" w:rsidR="00056D9C" w:rsidRDefault="00056D9C" w:rsidP="00056D9C">
      <w:pPr>
        <w:pBdr>
          <w:top w:val="nil"/>
          <w:left w:val="nil"/>
          <w:bottom w:val="nil"/>
          <w:right w:val="nil"/>
          <w:between w:val="nil"/>
        </w:pBdr>
        <w:ind w:left="720"/>
        <w:jc w:val="both"/>
        <w:rPr>
          <w:rFonts w:ascii="Verdana" w:eastAsia="Verdana" w:hAnsi="Verdana" w:cs="Verdana"/>
          <w:color w:val="000000"/>
          <w:sz w:val="23"/>
          <w:szCs w:val="23"/>
        </w:rPr>
      </w:pPr>
    </w:p>
    <w:p w14:paraId="54B38795" w14:textId="2C55DB5A" w:rsidR="00056D9C" w:rsidRPr="00056D9C" w:rsidRDefault="00000000" w:rsidP="00056D9C">
      <w:pPr>
        <w:numPr>
          <w:ilvl w:val="0"/>
          <w:numId w:val="3"/>
        </w:numPr>
        <w:pBdr>
          <w:top w:val="nil"/>
          <w:left w:val="nil"/>
          <w:bottom w:val="nil"/>
          <w:right w:val="nil"/>
          <w:between w:val="nil"/>
        </w:pBdr>
        <w:jc w:val="both"/>
        <w:rPr>
          <w:rFonts w:ascii="Verdana" w:eastAsia="Verdana" w:hAnsi="Verdana" w:cs="Verdana"/>
          <w:color w:val="000000"/>
          <w:sz w:val="23"/>
          <w:szCs w:val="23"/>
        </w:rPr>
      </w:pPr>
      <w:sdt>
        <w:sdtPr>
          <w:tag w:val="goog_rdk_304"/>
          <w:id w:val="1282551254"/>
        </w:sdtPr>
        <w:sdtContent>
          <w:r w:rsidR="00E42BF4" w:rsidRPr="00E508EA">
            <w:rPr>
              <w:rFonts w:ascii="Verdana" w:eastAsia="Verdana" w:hAnsi="Verdana" w:cs="Verdana"/>
              <w:color w:val="000000"/>
              <w:sz w:val="23"/>
              <w:szCs w:val="23"/>
              <w:u w:val="single"/>
            </w:rPr>
            <w:t>Identificación del tutor responsable</w:t>
          </w:r>
        </w:sdtContent>
      </w:sdt>
      <w:r w:rsidR="00E42BF4">
        <w:rPr>
          <w:rFonts w:ascii="Verdana" w:eastAsia="Verdana" w:hAnsi="Verdana" w:cs="Verdana"/>
          <w:color w:val="000000"/>
          <w:sz w:val="23"/>
          <w:szCs w:val="23"/>
        </w:rPr>
        <w:t>: Presentar un documento válido de identificación (cédula de ciudadanía, cédula de extranjería o documento equivalente), que respalde la custodia responsable del animal.</w:t>
      </w:r>
      <w:r w:rsidR="001625A5">
        <w:rPr>
          <w:rFonts w:ascii="Verdana" w:eastAsia="Verdana" w:hAnsi="Verdana" w:cs="Verdana"/>
          <w:color w:val="000000"/>
          <w:sz w:val="23"/>
          <w:szCs w:val="23"/>
        </w:rPr>
        <w:t xml:space="preserve"> </w:t>
      </w:r>
      <w:r w:rsidR="00E42BF4">
        <w:rPr>
          <w:rFonts w:ascii="Verdana" w:eastAsia="Verdana" w:hAnsi="Verdana" w:cs="Verdana"/>
          <w:color w:val="000000"/>
          <w:sz w:val="23"/>
          <w:szCs w:val="23"/>
        </w:rPr>
        <w:t>Los tutores responsable</w:t>
      </w:r>
      <w:r w:rsidR="001625A5">
        <w:rPr>
          <w:rFonts w:ascii="Verdana" w:eastAsia="Verdana" w:hAnsi="Verdana" w:cs="Verdana"/>
          <w:color w:val="000000"/>
          <w:sz w:val="23"/>
          <w:szCs w:val="23"/>
        </w:rPr>
        <w:t xml:space="preserve">s </w:t>
      </w:r>
      <w:r w:rsidR="00E42BF4">
        <w:rPr>
          <w:rFonts w:ascii="Verdana" w:eastAsia="Verdana" w:hAnsi="Verdana" w:cs="Verdana"/>
          <w:color w:val="000000"/>
          <w:sz w:val="23"/>
          <w:szCs w:val="23"/>
        </w:rPr>
        <w:t>deberán ser mayores de edad.</w:t>
      </w:r>
    </w:p>
    <w:p w14:paraId="6C82102D" w14:textId="77777777" w:rsidR="00056D9C" w:rsidRDefault="00056D9C" w:rsidP="00056D9C">
      <w:pPr>
        <w:pBdr>
          <w:top w:val="nil"/>
          <w:left w:val="nil"/>
          <w:bottom w:val="nil"/>
          <w:right w:val="nil"/>
          <w:between w:val="nil"/>
        </w:pBdr>
        <w:ind w:left="720"/>
        <w:jc w:val="both"/>
        <w:rPr>
          <w:rFonts w:ascii="Verdana" w:eastAsia="Verdana" w:hAnsi="Verdana" w:cs="Verdana"/>
          <w:color w:val="000000"/>
          <w:sz w:val="23"/>
          <w:szCs w:val="23"/>
        </w:rPr>
      </w:pPr>
    </w:p>
    <w:p w14:paraId="0000012C" w14:textId="30FB0E51" w:rsidR="008C46C9" w:rsidRDefault="00E42BF4">
      <w:pPr>
        <w:numPr>
          <w:ilvl w:val="0"/>
          <w:numId w:val="3"/>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u w:val="single"/>
        </w:rPr>
        <w:t>Edad y condiciones del animal:</w:t>
      </w:r>
      <w:r>
        <w:rPr>
          <w:rFonts w:ascii="Verdana" w:eastAsia="Verdana" w:hAnsi="Verdana" w:cs="Verdana"/>
          <w:color w:val="000000"/>
          <w:sz w:val="23"/>
          <w:szCs w:val="23"/>
        </w:rPr>
        <w:t xml:space="preserve"> Los animales deberán tener una edad mínima de</w:t>
      </w:r>
      <w:r w:rsidR="001625A5">
        <w:rPr>
          <w:rFonts w:ascii="Verdana" w:eastAsia="Verdana" w:hAnsi="Verdana" w:cs="Verdana"/>
          <w:color w:val="000000"/>
          <w:sz w:val="23"/>
          <w:szCs w:val="23"/>
        </w:rPr>
        <w:t xml:space="preserve"> 4 </w:t>
      </w:r>
      <w:r>
        <w:rPr>
          <w:rFonts w:ascii="Verdana" w:eastAsia="Verdana" w:hAnsi="Verdana" w:cs="Verdana"/>
          <w:color w:val="000000"/>
          <w:sz w:val="23"/>
          <w:szCs w:val="23"/>
        </w:rPr>
        <w:t>meses</w:t>
      </w:r>
      <w:r w:rsidR="00056D9C">
        <w:rPr>
          <w:rFonts w:ascii="Verdana" w:eastAsia="Verdana" w:hAnsi="Verdana" w:cs="Verdana"/>
          <w:color w:val="000000"/>
          <w:sz w:val="23"/>
          <w:szCs w:val="23"/>
        </w:rPr>
        <w:t xml:space="preserve"> (mayor o igual 16 semanas en edad y/o mayor o igual 1 kg de peso)</w:t>
      </w:r>
      <w:r>
        <w:rPr>
          <w:rFonts w:ascii="Verdana" w:eastAsia="Verdana" w:hAnsi="Verdana" w:cs="Verdana"/>
          <w:color w:val="000000"/>
          <w:sz w:val="23"/>
          <w:szCs w:val="23"/>
        </w:rPr>
        <w:t xml:space="preserve"> y </w:t>
      </w:r>
      <w:r w:rsidR="00056D9C">
        <w:rPr>
          <w:rFonts w:ascii="Verdana" w:eastAsia="Verdana" w:hAnsi="Verdana" w:cs="Verdana"/>
          <w:color w:val="000000"/>
          <w:sz w:val="23"/>
          <w:szCs w:val="23"/>
        </w:rPr>
        <w:t xml:space="preserve">máxima de </w:t>
      </w:r>
      <w:r>
        <w:rPr>
          <w:rFonts w:ascii="Verdana" w:eastAsia="Verdana" w:hAnsi="Verdana" w:cs="Verdana"/>
          <w:color w:val="000000"/>
          <w:sz w:val="23"/>
          <w:szCs w:val="23"/>
        </w:rPr>
        <w:t xml:space="preserve">7 años, salvo criterios médicos diferentes definidos por el equipo veterinario. Solo podrán ser intervenidos aquellos </w:t>
      </w:r>
      <w:r w:rsidR="00A93821">
        <w:rPr>
          <w:rFonts w:ascii="Verdana" w:eastAsia="Verdana" w:hAnsi="Verdana" w:cs="Verdana"/>
          <w:color w:val="000000"/>
          <w:sz w:val="23"/>
          <w:szCs w:val="23"/>
        </w:rPr>
        <w:t xml:space="preserve">animales </w:t>
      </w:r>
      <w:r>
        <w:rPr>
          <w:rFonts w:ascii="Verdana" w:eastAsia="Verdana" w:hAnsi="Verdana" w:cs="Verdana"/>
          <w:color w:val="000000"/>
          <w:sz w:val="23"/>
          <w:szCs w:val="23"/>
        </w:rPr>
        <w:t xml:space="preserve">que se encuentren clínicamente aptos para el procedimiento, lo cual será evaluado por el equipo veterinario en </w:t>
      </w:r>
      <w:sdt>
        <w:sdtPr>
          <w:tag w:val="goog_rdk_311"/>
          <w:id w:val="571809823"/>
        </w:sdtPr>
        <w:sdtContent>
          <w:sdt>
            <w:sdtPr>
              <w:tag w:val="goog_rdk_312"/>
              <w:id w:val="-239494757"/>
            </w:sdtPr>
            <w:sdtContent>
              <w:r w:rsidRPr="00E508EA">
                <w:rPr>
                  <w:rFonts w:ascii="Verdana" w:eastAsia="Verdana" w:hAnsi="Verdana" w:cs="Verdana"/>
                  <w:sz w:val="23"/>
                  <w:szCs w:val="23"/>
                </w:rPr>
                <w:t>la valoración</w:t>
              </w:r>
            </w:sdtContent>
          </w:sdt>
        </w:sdtContent>
      </w:sdt>
      <w:r>
        <w:rPr>
          <w:rFonts w:ascii="Verdana" w:eastAsia="Verdana" w:hAnsi="Verdana" w:cs="Verdana"/>
          <w:color w:val="000000"/>
          <w:sz w:val="23"/>
          <w:szCs w:val="23"/>
        </w:rPr>
        <w:t xml:space="preserve"> prequirúrgic</w:t>
      </w:r>
      <w:r w:rsidR="00A93821">
        <w:rPr>
          <w:rFonts w:ascii="Verdana" w:eastAsia="Verdana" w:hAnsi="Verdana" w:cs="Verdana"/>
          <w:color w:val="000000"/>
          <w:sz w:val="23"/>
          <w:szCs w:val="23"/>
        </w:rPr>
        <w:t>a</w:t>
      </w:r>
      <w:r>
        <w:rPr>
          <w:rFonts w:ascii="Verdana" w:eastAsia="Verdana" w:hAnsi="Verdana" w:cs="Verdana"/>
          <w:color w:val="000000"/>
          <w:sz w:val="23"/>
          <w:szCs w:val="23"/>
        </w:rPr>
        <w:t>; no se intervendrán animales en gestación avanzada</w:t>
      </w:r>
      <w:r w:rsidR="00056D9C">
        <w:rPr>
          <w:rFonts w:ascii="Verdana" w:eastAsia="Verdana" w:hAnsi="Verdana" w:cs="Verdana"/>
          <w:color w:val="000000"/>
          <w:sz w:val="23"/>
          <w:szCs w:val="23"/>
        </w:rPr>
        <w:t>,</w:t>
      </w:r>
      <w:r>
        <w:rPr>
          <w:rFonts w:ascii="Verdana" w:eastAsia="Verdana" w:hAnsi="Verdana" w:cs="Verdana"/>
          <w:color w:val="000000"/>
          <w:sz w:val="23"/>
          <w:szCs w:val="23"/>
        </w:rPr>
        <w:t xml:space="preserve"> lactancia </w:t>
      </w:r>
      <w:r w:rsidR="00056D9C">
        <w:rPr>
          <w:rFonts w:ascii="Verdana" w:eastAsia="Verdana" w:hAnsi="Verdana" w:cs="Verdana"/>
          <w:color w:val="000000"/>
          <w:sz w:val="23"/>
          <w:szCs w:val="23"/>
        </w:rPr>
        <w:t>(c</w:t>
      </w:r>
      <w:r>
        <w:rPr>
          <w:rFonts w:ascii="Verdana" w:eastAsia="Verdana" w:hAnsi="Verdana" w:cs="Verdana"/>
          <w:color w:val="000000"/>
          <w:sz w:val="23"/>
          <w:szCs w:val="23"/>
        </w:rPr>
        <w:t>uando esto implique riesgo de muerte neonatal</w:t>
      </w:r>
      <w:r w:rsidR="00056D9C">
        <w:rPr>
          <w:rFonts w:ascii="Verdana" w:eastAsia="Verdana" w:hAnsi="Verdana" w:cs="Verdana"/>
          <w:color w:val="000000"/>
          <w:sz w:val="23"/>
          <w:szCs w:val="23"/>
        </w:rPr>
        <w:t>)</w:t>
      </w:r>
      <w:r>
        <w:rPr>
          <w:rFonts w:ascii="Verdana" w:eastAsia="Verdana" w:hAnsi="Verdana" w:cs="Verdana"/>
          <w:color w:val="000000"/>
          <w:sz w:val="23"/>
          <w:szCs w:val="23"/>
        </w:rPr>
        <w:t xml:space="preserve"> o con enfermedades infectocontagiosas activas que pongan en riesgo su bienestar o el de otros animales.</w:t>
      </w:r>
    </w:p>
    <w:p w14:paraId="71D6BE3A" w14:textId="77777777" w:rsidR="00056D9C" w:rsidRDefault="00056D9C" w:rsidP="00056D9C">
      <w:pPr>
        <w:pBdr>
          <w:top w:val="nil"/>
          <w:left w:val="nil"/>
          <w:bottom w:val="nil"/>
          <w:right w:val="nil"/>
          <w:between w:val="nil"/>
        </w:pBdr>
        <w:jc w:val="both"/>
        <w:rPr>
          <w:rFonts w:ascii="Verdana" w:eastAsia="Verdana" w:hAnsi="Verdana" w:cs="Verdana"/>
          <w:color w:val="000000"/>
          <w:sz w:val="23"/>
          <w:szCs w:val="23"/>
        </w:rPr>
      </w:pPr>
    </w:p>
    <w:p w14:paraId="74F1A3F9" w14:textId="66612993" w:rsidR="00A93821" w:rsidRDefault="00E42BF4" w:rsidP="00A93821">
      <w:pPr>
        <w:numPr>
          <w:ilvl w:val="0"/>
          <w:numId w:val="3"/>
        </w:numPr>
        <w:pBdr>
          <w:top w:val="nil"/>
          <w:left w:val="nil"/>
          <w:bottom w:val="nil"/>
          <w:right w:val="nil"/>
          <w:between w:val="nil"/>
        </w:pBdr>
        <w:jc w:val="both"/>
        <w:rPr>
          <w:rFonts w:ascii="Verdana" w:eastAsia="Verdana" w:hAnsi="Verdana" w:cs="Verdana"/>
          <w:color w:val="000000"/>
          <w:sz w:val="23"/>
          <w:szCs w:val="23"/>
        </w:rPr>
      </w:pPr>
      <w:r w:rsidRPr="00183D94">
        <w:rPr>
          <w:rFonts w:ascii="Verdana" w:eastAsia="Verdana" w:hAnsi="Verdana" w:cs="Verdana"/>
          <w:color w:val="000000"/>
          <w:sz w:val="23"/>
          <w:szCs w:val="23"/>
          <w:u w:val="single"/>
        </w:rPr>
        <w:t>Consentimiento informado</w:t>
      </w:r>
      <w:r>
        <w:rPr>
          <w:rFonts w:ascii="Verdana" w:eastAsia="Verdana" w:hAnsi="Verdana" w:cs="Verdana"/>
          <w:color w:val="000000"/>
          <w:sz w:val="23"/>
          <w:szCs w:val="23"/>
        </w:rPr>
        <w:t xml:space="preserve">: </w:t>
      </w:r>
      <w:r w:rsidR="00056D9C">
        <w:rPr>
          <w:rFonts w:ascii="Verdana" w:eastAsia="Verdana" w:hAnsi="Verdana" w:cs="Verdana"/>
          <w:color w:val="000000"/>
          <w:sz w:val="23"/>
          <w:szCs w:val="23"/>
        </w:rPr>
        <w:t>E</w:t>
      </w:r>
      <w:r>
        <w:rPr>
          <w:rFonts w:ascii="Verdana" w:eastAsia="Verdana" w:hAnsi="Verdana" w:cs="Verdana"/>
          <w:color w:val="000000"/>
          <w:sz w:val="23"/>
          <w:szCs w:val="23"/>
        </w:rPr>
        <w:t>l tutor deberá suscribir el consentimiento informado, en el cual garantiza</w:t>
      </w:r>
      <w:r w:rsidR="00A93821">
        <w:rPr>
          <w:rFonts w:ascii="Verdana" w:eastAsia="Verdana" w:hAnsi="Verdana" w:cs="Verdana"/>
          <w:color w:val="000000"/>
          <w:sz w:val="23"/>
          <w:szCs w:val="23"/>
        </w:rPr>
        <w:t xml:space="preserve"> </w:t>
      </w:r>
      <w:r>
        <w:rPr>
          <w:rFonts w:ascii="Verdana" w:eastAsia="Verdana" w:hAnsi="Verdana" w:cs="Verdana"/>
          <w:color w:val="000000"/>
          <w:sz w:val="23"/>
          <w:szCs w:val="23"/>
        </w:rPr>
        <w:t>el cumplimiento de las recomendaciones prequirúrgicas establecidas por el equipo veterinario, reconoce los riesgos inherentes al procedimiento quirúrgico y se compromete con los cuidados pos</w:t>
      </w:r>
      <w:r w:rsidR="00183D94">
        <w:rPr>
          <w:rFonts w:ascii="Verdana" w:eastAsia="Verdana" w:hAnsi="Verdana" w:cs="Verdana"/>
          <w:color w:val="000000"/>
          <w:sz w:val="23"/>
          <w:szCs w:val="23"/>
        </w:rPr>
        <w:t>t</w:t>
      </w:r>
      <w:r>
        <w:rPr>
          <w:rFonts w:ascii="Verdana" w:eastAsia="Verdana" w:hAnsi="Verdana" w:cs="Verdana"/>
          <w:color w:val="000000"/>
          <w:sz w:val="23"/>
          <w:szCs w:val="23"/>
        </w:rPr>
        <w:t>operatorios indicados</w:t>
      </w:r>
      <w:r w:rsidR="00A93821">
        <w:rPr>
          <w:rFonts w:ascii="Verdana" w:eastAsia="Verdana" w:hAnsi="Verdana" w:cs="Verdana"/>
          <w:color w:val="000000"/>
          <w:sz w:val="23"/>
          <w:szCs w:val="23"/>
        </w:rPr>
        <w:t>.</w:t>
      </w:r>
    </w:p>
    <w:p w14:paraId="31BE64DA" w14:textId="77777777" w:rsidR="00056D9C" w:rsidRPr="00A93821" w:rsidRDefault="00056D9C" w:rsidP="00056D9C">
      <w:pPr>
        <w:pBdr>
          <w:top w:val="nil"/>
          <w:left w:val="nil"/>
          <w:bottom w:val="nil"/>
          <w:right w:val="nil"/>
          <w:between w:val="nil"/>
        </w:pBdr>
        <w:jc w:val="both"/>
        <w:rPr>
          <w:rFonts w:ascii="Verdana" w:eastAsia="Verdana" w:hAnsi="Verdana" w:cs="Verdana"/>
          <w:color w:val="000000"/>
          <w:sz w:val="23"/>
          <w:szCs w:val="23"/>
        </w:rPr>
      </w:pPr>
    </w:p>
    <w:p w14:paraId="5CF6B37A" w14:textId="77777777" w:rsidR="00A93821" w:rsidRDefault="00E42BF4" w:rsidP="00A93821">
      <w:pPr>
        <w:numPr>
          <w:ilvl w:val="0"/>
          <w:numId w:val="3"/>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u w:val="single"/>
        </w:rPr>
        <w:t>Valoración clínica general:</w:t>
      </w:r>
      <w:r>
        <w:rPr>
          <w:rFonts w:ascii="Verdana" w:eastAsia="Verdana" w:hAnsi="Verdana" w:cs="Verdana"/>
          <w:color w:val="000000"/>
          <w:sz w:val="23"/>
          <w:szCs w:val="23"/>
        </w:rPr>
        <w:t xml:space="preserve"> Antes de la intervención, cada animal deberá ser evaluado por un médico veterinario</w:t>
      </w:r>
      <w:r w:rsidR="00A93821">
        <w:rPr>
          <w:rFonts w:ascii="Verdana" w:eastAsia="Verdana" w:hAnsi="Verdana" w:cs="Verdana"/>
          <w:color w:val="000000"/>
          <w:sz w:val="23"/>
          <w:szCs w:val="23"/>
        </w:rPr>
        <w:t xml:space="preserve">, </w:t>
      </w:r>
      <w:r>
        <w:rPr>
          <w:rFonts w:ascii="Verdana" w:eastAsia="Verdana" w:hAnsi="Verdana" w:cs="Verdana"/>
          <w:color w:val="000000"/>
          <w:sz w:val="23"/>
          <w:szCs w:val="23"/>
        </w:rPr>
        <w:t>con el fin de verificar que se encuentra en condiciones clínicas adecuadas para el procedimiento.</w:t>
      </w:r>
      <w:r w:rsidR="00A93821">
        <w:rPr>
          <w:rFonts w:ascii="Verdana" w:eastAsia="Verdana" w:hAnsi="Verdana" w:cs="Verdana"/>
          <w:color w:val="000000"/>
          <w:sz w:val="23"/>
          <w:szCs w:val="23"/>
        </w:rPr>
        <w:t xml:space="preserve"> </w:t>
      </w:r>
      <w:r>
        <w:rPr>
          <w:rFonts w:ascii="Verdana" w:eastAsia="Verdana" w:hAnsi="Verdana" w:cs="Verdana"/>
          <w:color w:val="000000"/>
          <w:sz w:val="23"/>
          <w:szCs w:val="23"/>
        </w:rPr>
        <w:t>En caso necesario, el profesional podrá solicitar la realización de exámenes complementarios que permitan minimizar riesgos y garantizar la seguridad del pacient</w:t>
      </w:r>
      <w:r w:rsidR="00A93821">
        <w:rPr>
          <w:rFonts w:ascii="Verdana" w:eastAsia="Verdana" w:hAnsi="Verdana" w:cs="Verdana"/>
          <w:color w:val="000000"/>
          <w:sz w:val="23"/>
          <w:szCs w:val="23"/>
        </w:rPr>
        <w:t>e.</w:t>
      </w:r>
    </w:p>
    <w:p w14:paraId="5CF1B970" w14:textId="77777777" w:rsidR="00056D9C" w:rsidRDefault="00056D9C" w:rsidP="00056D9C">
      <w:pPr>
        <w:pBdr>
          <w:top w:val="nil"/>
          <w:left w:val="nil"/>
          <w:bottom w:val="nil"/>
          <w:right w:val="nil"/>
          <w:between w:val="nil"/>
        </w:pBdr>
        <w:ind w:left="720"/>
        <w:jc w:val="both"/>
        <w:rPr>
          <w:rFonts w:ascii="Verdana" w:eastAsia="Verdana" w:hAnsi="Verdana" w:cs="Verdana"/>
          <w:color w:val="000000"/>
          <w:sz w:val="23"/>
          <w:szCs w:val="23"/>
        </w:rPr>
      </w:pPr>
    </w:p>
    <w:p w14:paraId="1EDECA97" w14:textId="70BEF80D" w:rsidR="00A93821" w:rsidRDefault="00E42BF4" w:rsidP="00A93821">
      <w:pPr>
        <w:pBdr>
          <w:top w:val="nil"/>
          <w:left w:val="nil"/>
          <w:bottom w:val="nil"/>
          <w:right w:val="nil"/>
          <w:between w:val="nil"/>
        </w:pBdr>
        <w:ind w:left="720"/>
        <w:jc w:val="both"/>
        <w:rPr>
          <w:rFonts w:ascii="Verdana" w:eastAsia="Verdana" w:hAnsi="Verdana" w:cs="Verdana"/>
          <w:color w:val="000000"/>
          <w:sz w:val="23"/>
          <w:szCs w:val="23"/>
        </w:rPr>
      </w:pPr>
      <w:r w:rsidRPr="00A93821">
        <w:rPr>
          <w:rFonts w:ascii="Verdana" w:eastAsia="Verdana" w:hAnsi="Verdana" w:cs="Verdana"/>
          <w:color w:val="000000"/>
          <w:sz w:val="23"/>
          <w:szCs w:val="23"/>
        </w:rPr>
        <w:t>La valoración clínica deberá ser completa e incluir, como mínimo</w:t>
      </w:r>
      <w:sdt>
        <w:sdtPr>
          <w:tag w:val="goog_rdk_336"/>
          <w:id w:val="1804695201"/>
        </w:sdtPr>
        <w:sdtContent>
          <w:r w:rsidRPr="00A93821">
            <w:rPr>
              <w:rFonts w:ascii="Verdana" w:eastAsia="Verdana" w:hAnsi="Verdana" w:cs="Verdana"/>
              <w:color w:val="000000"/>
              <w:sz w:val="23"/>
              <w:szCs w:val="23"/>
            </w:rPr>
            <w:t>:</w:t>
          </w:r>
        </w:sdtContent>
      </w:sdt>
      <w:sdt>
        <w:sdtPr>
          <w:tag w:val="goog_rdk_337"/>
          <w:id w:val="1963865782"/>
          <w:showingPlcHdr/>
        </w:sdtPr>
        <w:sdtContent>
          <w:r w:rsidR="00E508EA">
            <w:t xml:space="preserve">     </w:t>
          </w:r>
        </w:sdtContent>
      </w:sdt>
      <w:r w:rsidRPr="00A93821">
        <w:rPr>
          <w:rFonts w:ascii="Verdana" w:eastAsia="Verdana" w:hAnsi="Verdana" w:cs="Verdana"/>
          <w:color w:val="000000"/>
          <w:sz w:val="23"/>
          <w:szCs w:val="23"/>
        </w:rPr>
        <w:t xml:space="preserve"> peso, auscultación, palpación, percusión, medición de temperatura, pulso</w:t>
      </w:r>
      <w:r w:rsidR="00A93821">
        <w:rPr>
          <w:rFonts w:ascii="Verdana" w:eastAsia="Verdana" w:hAnsi="Verdana" w:cs="Verdana"/>
          <w:color w:val="000000"/>
          <w:sz w:val="23"/>
          <w:szCs w:val="23"/>
        </w:rPr>
        <w:t>,</w:t>
      </w:r>
      <w:r w:rsidRPr="00A93821">
        <w:rPr>
          <w:rFonts w:ascii="Verdana" w:eastAsia="Verdana" w:hAnsi="Verdana" w:cs="Verdana"/>
          <w:color w:val="000000"/>
          <w:sz w:val="23"/>
          <w:szCs w:val="23"/>
        </w:rPr>
        <w:t xml:space="preserve"> respiración (TPR)</w:t>
      </w:r>
      <w:r w:rsidR="00A93821">
        <w:rPr>
          <w:rFonts w:ascii="Verdana" w:eastAsia="Verdana" w:hAnsi="Verdana" w:cs="Verdana"/>
          <w:color w:val="000000"/>
          <w:sz w:val="23"/>
          <w:szCs w:val="23"/>
        </w:rPr>
        <w:t xml:space="preserve"> </w:t>
      </w:r>
      <w:r w:rsidRPr="00A93821">
        <w:rPr>
          <w:rFonts w:ascii="Verdana" w:eastAsia="Verdana" w:hAnsi="Verdana" w:cs="Verdana"/>
          <w:color w:val="000000"/>
          <w:sz w:val="23"/>
          <w:szCs w:val="23"/>
        </w:rPr>
        <w:t xml:space="preserve">y evaluación de dolor, con el propósito de establecer una aproximación a la clasificación de la American </w:t>
      </w:r>
      <w:proofErr w:type="spellStart"/>
      <w:r w:rsidRPr="00A93821">
        <w:rPr>
          <w:rFonts w:ascii="Verdana" w:eastAsia="Verdana" w:hAnsi="Verdana" w:cs="Verdana"/>
          <w:color w:val="000000"/>
          <w:sz w:val="23"/>
          <w:szCs w:val="23"/>
        </w:rPr>
        <w:t>Society</w:t>
      </w:r>
      <w:proofErr w:type="spellEnd"/>
      <w:r w:rsidRPr="00A93821">
        <w:rPr>
          <w:rFonts w:ascii="Verdana" w:eastAsia="Verdana" w:hAnsi="Verdana" w:cs="Verdana"/>
          <w:color w:val="000000"/>
          <w:sz w:val="23"/>
          <w:szCs w:val="23"/>
        </w:rPr>
        <w:t xml:space="preserve"> </w:t>
      </w:r>
      <w:proofErr w:type="spellStart"/>
      <w:r w:rsidRPr="00A93821">
        <w:rPr>
          <w:rFonts w:ascii="Verdana" w:eastAsia="Verdana" w:hAnsi="Verdana" w:cs="Verdana"/>
          <w:color w:val="000000"/>
          <w:sz w:val="23"/>
          <w:szCs w:val="23"/>
        </w:rPr>
        <w:t>of</w:t>
      </w:r>
      <w:proofErr w:type="spellEnd"/>
      <w:r w:rsidRPr="00A93821">
        <w:rPr>
          <w:rFonts w:ascii="Verdana" w:eastAsia="Verdana" w:hAnsi="Verdana" w:cs="Verdana"/>
          <w:color w:val="000000"/>
          <w:sz w:val="23"/>
          <w:szCs w:val="23"/>
        </w:rPr>
        <w:t xml:space="preserve"> </w:t>
      </w:r>
      <w:proofErr w:type="spellStart"/>
      <w:r w:rsidRPr="00A93821">
        <w:rPr>
          <w:rFonts w:ascii="Verdana" w:eastAsia="Verdana" w:hAnsi="Verdana" w:cs="Verdana"/>
          <w:color w:val="000000"/>
          <w:sz w:val="23"/>
          <w:szCs w:val="23"/>
        </w:rPr>
        <w:t>Anesthesiologists</w:t>
      </w:r>
      <w:proofErr w:type="spellEnd"/>
      <w:r w:rsidRPr="00A93821">
        <w:rPr>
          <w:rFonts w:ascii="Verdana" w:eastAsia="Verdana" w:hAnsi="Verdana" w:cs="Verdana"/>
          <w:color w:val="000000"/>
          <w:sz w:val="23"/>
          <w:szCs w:val="23"/>
        </w:rPr>
        <w:t xml:space="preserve"> (ASA). Esta evaluación permitirá identificar los riesgos quirúrgicos y anticipar posibles complicaciones en el postoperatorio.</w:t>
      </w:r>
    </w:p>
    <w:p w14:paraId="5421A741" w14:textId="77777777" w:rsidR="00056D9C" w:rsidRDefault="00056D9C" w:rsidP="00A93821">
      <w:pPr>
        <w:pBdr>
          <w:top w:val="nil"/>
          <w:left w:val="nil"/>
          <w:bottom w:val="nil"/>
          <w:right w:val="nil"/>
          <w:between w:val="nil"/>
        </w:pBdr>
        <w:ind w:left="720"/>
        <w:jc w:val="both"/>
        <w:rPr>
          <w:rFonts w:ascii="Verdana" w:eastAsia="Verdana" w:hAnsi="Verdana" w:cs="Verdana"/>
          <w:color w:val="000000"/>
          <w:sz w:val="23"/>
          <w:szCs w:val="23"/>
        </w:rPr>
      </w:pPr>
    </w:p>
    <w:p w14:paraId="00000130" w14:textId="1C929EB0" w:rsidR="008C46C9" w:rsidRDefault="00A93821" w:rsidP="00A93821">
      <w:pPr>
        <w:pBdr>
          <w:top w:val="nil"/>
          <w:left w:val="nil"/>
          <w:bottom w:val="nil"/>
          <w:right w:val="nil"/>
          <w:between w:val="nil"/>
        </w:pBdr>
        <w:ind w:left="720"/>
        <w:jc w:val="both"/>
        <w:rPr>
          <w:rFonts w:ascii="Verdana" w:eastAsia="Verdana" w:hAnsi="Verdana" w:cs="Verdana"/>
          <w:color w:val="000000"/>
          <w:sz w:val="23"/>
          <w:szCs w:val="23"/>
        </w:rPr>
      </w:pPr>
      <w:r>
        <w:rPr>
          <w:rFonts w:ascii="Verdana" w:eastAsia="Verdana" w:hAnsi="Verdana" w:cs="Verdana"/>
          <w:color w:val="000000"/>
          <w:sz w:val="23"/>
          <w:szCs w:val="23"/>
        </w:rPr>
        <w:lastRenderedPageBreak/>
        <w:t>La información obtenida deberá consignarse de manera detallada en el formato de Historia Clínica Quirúrgica, como soporte del procedimiento y garantía de trazabilidad.</w:t>
      </w:r>
    </w:p>
    <w:p w14:paraId="4C998C21" w14:textId="77777777" w:rsidR="00056D9C" w:rsidRPr="00A93821" w:rsidRDefault="00056D9C" w:rsidP="00A93821">
      <w:pPr>
        <w:pBdr>
          <w:top w:val="nil"/>
          <w:left w:val="nil"/>
          <w:bottom w:val="nil"/>
          <w:right w:val="nil"/>
          <w:between w:val="nil"/>
        </w:pBdr>
        <w:ind w:left="720"/>
        <w:jc w:val="both"/>
        <w:rPr>
          <w:rFonts w:ascii="Verdana" w:eastAsia="Verdana" w:hAnsi="Verdana" w:cs="Verdana"/>
          <w:color w:val="000000"/>
          <w:sz w:val="23"/>
          <w:szCs w:val="23"/>
        </w:rPr>
      </w:pPr>
    </w:p>
    <w:p w14:paraId="00000132" w14:textId="72D47EE0" w:rsidR="008C46C9" w:rsidRPr="00056D9C" w:rsidRDefault="00E42BF4" w:rsidP="00A93821">
      <w:pPr>
        <w:numPr>
          <w:ilvl w:val="0"/>
          <w:numId w:val="3"/>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u w:val="single"/>
        </w:rPr>
        <w:t>Identificación</w:t>
      </w:r>
      <w:r w:rsidR="00A93821">
        <w:rPr>
          <w:rFonts w:ascii="Verdana" w:eastAsia="Verdana" w:hAnsi="Verdana" w:cs="Verdana"/>
          <w:color w:val="000000"/>
          <w:sz w:val="23"/>
          <w:szCs w:val="23"/>
          <w:u w:val="single"/>
        </w:rPr>
        <w:t xml:space="preserve">: </w:t>
      </w:r>
      <w:r w:rsidRPr="00A93821">
        <w:rPr>
          <w:rFonts w:ascii="Verdana" w:eastAsia="Verdana" w:hAnsi="Verdana" w:cs="Verdana"/>
          <w:color w:val="000000"/>
          <w:sz w:val="23"/>
          <w:szCs w:val="23"/>
        </w:rPr>
        <w:t xml:space="preserve">Todos los animales intervenidos quirúrgicamente serán identificados, </w:t>
      </w:r>
      <w:r w:rsidRPr="00A93821">
        <w:rPr>
          <w:rFonts w:ascii="Verdana" w:eastAsia="Verdana" w:hAnsi="Verdana" w:cs="Verdana"/>
          <w:color w:val="333333"/>
          <w:sz w:val="23"/>
          <w:szCs w:val="23"/>
          <w:highlight w:val="white"/>
        </w:rPr>
        <w:t>para efectos de trazabilidad</w:t>
      </w:r>
      <w:r w:rsidR="00056D9C">
        <w:rPr>
          <w:rFonts w:ascii="Verdana" w:eastAsia="Verdana" w:hAnsi="Verdana" w:cs="Verdana"/>
          <w:color w:val="333333"/>
          <w:sz w:val="23"/>
          <w:szCs w:val="23"/>
          <w:highlight w:val="white"/>
        </w:rPr>
        <w:t xml:space="preserve"> </w:t>
      </w:r>
      <w:r w:rsidRPr="00A93821">
        <w:rPr>
          <w:rFonts w:ascii="Verdana" w:eastAsia="Verdana" w:hAnsi="Verdana" w:cs="Verdana"/>
          <w:color w:val="333333"/>
          <w:sz w:val="23"/>
          <w:szCs w:val="23"/>
          <w:highlight w:val="white"/>
        </w:rPr>
        <w:t xml:space="preserve">y </w:t>
      </w:r>
      <w:r w:rsidR="00056D9C">
        <w:rPr>
          <w:rFonts w:ascii="Verdana" w:eastAsia="Verdana" w:hAnsi="Verdana" w:cs="Verdana"/>
          <w:color w:val="333333"/>
          <w:sz w:val="23"/>
          <w:szCs w:val="23"/>
          <w:highlight w:val="white"/>
        </w:rPr>
        <w:t xml:space="preserve">evitar </w:t>
      </w:r>
      <w:r w:rsidRPr="00A93821">
        <w:rPr>
          <w:rFonts w:ascii="Verdana" w:eastAsia="Verdana" w:hAnsi="Verdana" w:cs="Verdana"/>
          <w:color w:val="333333"/>
          <w:sz w:val="23"/>
          <w:szCs w:val="23"/>
          <w:highlight w:val="white"/>
        </w:rPr>
        <w:t>duplicidad de intervenciones quirúrgica</w:t>
      </w:r>
      <w:r w:rsidR="00D534C1">
        <w:rPr>
          <w:rFonts w:ascii="Verdana" w:eastAsia="Verdana" w:hAnsi="Verdana" w:cs="Verdana"/>
          <w:color w:val="333333"/>
          <w:sz w:val="23"/>
          <w:szCs w:val="23"/>
          <w:highlight w:val="white"/>
        </w:rPr>
        <w:t>s</w:t>
      </w:r>
      <w:r w:rsidR="00A93821">
        <w:rPr>
          <w:rFonts w:ascii="Verdana" w:eastAsia="Verdana" w:hAnsi="Verdana" w:cs="Verdana"/>
          <w:color w:val="333333"/>
          <w:sz w:val="23"/>
          <w:szCs w:val="23"/>
          <w:highlight w:val="white"/>
        </w:rPr>
        <w:t xml:space="preserve">. </w:t>
      </w:r>
      <w:sdt>
        <w:sdtPr>
          <w:rPr>
            <w:rFonts w:ascii="Verdana" w:eastAsia="Verdana" w:hAnsi="Verdana" w:cs="Verdana"/>
            <w:color w:val="333333"/>
            <w:sz w:val="23"/>
            <w:szCs w:val="23"/>
            <w:highlight w:val="white"/>
          </w:rPr>
          <w:tag w:val="goog_rdk_360"/>
          <w:id w:val="-625133662"/>
        </w:sdtPr>
        <w:sdtEndPr>
          <w:rPr>
            <w:rFonts w:ascii="Times New Roman" w:eastAsia="Times New Roman" w:hAnsi="Times New Roman" w:cs="Times New Roman"/>
            <w:color w:val="auto"/>
            <w:sz w:val="24"/>
            <w:szCs w:val="24"/>
            <w:highlight w:val="none"/>
          </w:rPr>
        </w:sdtEndPr>
        <w:sdtContent/>
      </w:sdt>
      <w:r w:rsidRPr="00A93821">
        <w:rPr>
          <w:rFonts w:ascii="Verdana" w:eastAsia="Verdana" w:hAnsi="Verdana" w:cs="Verdana"/>
          <w:color w:val="333333"/>
          <w:sz w:val="23"/>
          <w:szCs w:val="23"/>
          <w:highlight w:val="white"/>
        </w:rPr>
        <w:t>Esta identificación consistirá</w:t>
      </w:r>
      <w:r w:rsidR="00D534C1">
        <w:rPr>
          <w:rFonts w:ascii="Verdana" w:eastAsia="Verdana" w:hAnsi="Verdana" w:cs="Verdana"/>
          <w:color w:val="333333"/>
          <w:sz w:val="23"/>
          <w:szCs w:val="23"/>
          <w:highlight w:val="white"/>
        </w:rPr>
        <w:t xml:space="preserve"> en </w:t>
      </w:r>
      <w:r w:rsidRPr="00A93821">
        <w:rPr>
          <w:rFonts w:ascii="Verdana" w:eastAsia="Verdana" w:hAnsi="Verdana" w:cs="Verdana"/>
          <w:color w:val="333333"/>
          <w:sz w:val="23"/>
          <w:szCs w:val="23"/>
          <w:highlight w:val="white"/>
        </w:rPr>
        <w:t xml:space="preserve">un (1) tatuaje permanente interno en la oreja derecha, este modelo de identificación deberá hacerse con el animal bajo anestesia en el momento de la intervención quirúrgica. </w:t>
      </w:r>
    </w:p>
    <w:p w14:paraId="717BEE68" w14:textId="77777777" w:rsidR="00056D9C" w:rsidRPr="00A93821" w:rsidRDefault="00056D9C" w:rsidP="00056D9C">
      <w:pPr>
        <w:pBdr>
          <w:top w:val="nil"/>
          <w:left w:val="nil"/>
          <w:bottom w:val="nil"/>
          <w:right w:val="nil"/>
          <w:between w:val="nil"/>
        </w:pBdr>
        <w:ind w:left="720"/>
        <w:jc w:val="both"/>
        <w:rPr>
          <w:rFonts w:ascii="Verdana" w:eastAsia="Verdana" w:hAnsi="Verdana" w:cs="Verdana"/>
          <w:color w:val="000000"/>
          <w:sz w:val="23"/>
          <w:szCs w:val="23"/>
        </w:rPr>
      </w:pPr>
    </w:p>
    <w:p w14:paraId="00000133" w14:textId="7047D029" w:rsidR="008C46C9" w:rsidRDefault="00E42BF4">
      <w:pPr>
        <w:numPr>
          <w:ilvl w:val="0"/>
          <w:numId w:val="3"/>
        </w:num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color w:val="000000"/>
          <w:sz w:val="23"/>
          <w:szCs w:val="23"/>
          <w:u w:val="single"/>
        </w:rPr>
        <w:t>Compromiso de bienestar:</w:t>
      </w:r>
      <w:r>
        <w:rPr>
          <w:rFonts w:ascii="Verdana" w:eastAsia="Verdana" w:hAnsi="Verdana" w:cs="Verdana"/>
          <w:color w:val="000000"/>
          <w:sz w:val="23"/>
          <w:szCs w:val="23"/>
        </w:rPr>
        <w:t xml:space="preserve"> Los beneficiarios deberán garantizar condiciones de bienestar para el animal en su entorno (alimentación, hidratación, resguardo, protección de la herida y acompañamiento durante la recuperación postquirúrgica).</w:t>
      </w:r>
    </w:p>
    <w:p w14:paraId="5DB3B459" w14:textId="77777777" w:rsidR="00056D9C" w:rsidRDefault="00056D9C" w:rsidP="00056D9C">
      <w:pPr>
        <w:pBdr>
          <w:top w:val="nil"/>
          <w:left w:val="nil"/>
          <w:bottom w:val="nil"/>
          <w:right w:val="nil"/>
          <w:between w:val="nil"/>
        </w:pBdr>
        <w:jc w:val="both"/>
        <w:rPr>
          <w:rFonts w:ascii="Verdana" w:eastAsia="Verdana" w:hAnsi="Verdana" w:cs="Verdana"/>
          <w:color w:val="000000"/>
          <w:sz w:val="23"/>
          <w:szCs w:val="23"/>
        </w:rPr>
      </w:pPr>
    </w:p>
    <w:p w14:paraId="4EB9BD38" w14:textId="77777777" w:rsidR="00384D1E" w:rsidRDefault="00E42BF4" w:rsidP="00384D1E">
      <w:pPr>
        <w:numPr>
          <w:ilvl w:val="0"/>
          <w:numId w:val="3"/>
        </w:numPr>
        <w:pBdr>
          <w:top w:val="nil"/>
          <w:left w:val="nil"/>
          <w:bottom w:val="nil"/>
          <w:right w:val="nil"/>
          <w:between w:val="nil"/>
        </w:pBdr>
        <w:ind w:left="709" w:hanging="283"/>
        <w:jc w:val="both"/>
        <w:rPr>
          <w:rFonts w:ascii="Verdana" w:eastAsia="Verdana" w:hAnsi="Verdana" w:cs="Verdana"/>
          <w:color w:val="000000"/>
          <w:sz w:val="23"/>
          <w:szCs w:val="23"/>
        </w:rPr>
      </w:pPr>
      <w:r>
        <w:rPr>
          <w:rFonts w:ascii="Verdana" w:eastAsia="Verdana" w:hAnsi="Verdana" w:cs="Verdana"/>
          <w:color w:val="000000"/>
          <w:sz w:val="23"/>
          <w:szCs w:val="23"/>
          <w:u w:val="single"/>
        </w:rPr>
        <w:t>Límite de animales por tutor:</w:t>
      </w:r>
      <w:r>
        <w:rPr>
          <w:rFonts w:ascii="Verdana" w:eastAsia="Verdana" w:hAnsi="Verdana" w:cs="Verdana"/>
          <w:color w:val="000000"/>
          <w:sz w:val="23"/>
          <w:szCs w:val="23"/>
        </w:rPr>
        <w:t xml:space="preserve"> Para asegurar equidad en el acceso, cada tutor podrá inscribir un número limitado de animales por jornada</w:t>
      </w:r>
      <w:r w:rsidR="00384D1E">
        <w:rPr>
          <w:rFonts w:ascii="Verdana" w:eastAsia="Verdana" w:hAnsi="Verdana" w:cs="Verdana"/>
          <w:color w:val="000000"/>
          <w:sz w:val="23"/>
          <w:szCs w:val="23"/>
        </w:rPr>
        <w:t>, limite que estará establecido por la capacidad operativa del prestador del servicio.</w:t>
      </w:r>
    </w:p>
    <w:p w14:paraId="469CEF80" w14:textId="77777777" w:rsidR="00384D1E" w:rsidRDefault="00384D1E" w:rsidP="00384D1E">
      <w:pPr>
        <w:pStyle w:val="Prrafodelista"/>
        <w:rPr>
          <w:rFonts w:ascii="Verdana" w:eastAsia="Verdana" w:hAnsi="Verdana" w:cs="Verdana"/>
          <w:color w:val="000000"/>
          <w:sz w:val="23"/>
          <w:szCs w:val="23"/>
        </w:rPr>
      </w:pPr>
    </w:p>
    <w:p w14:paraId="00000135" w14:textId="636FA246" w:rsidR="008C46C9" w:rsidRDefault="00384D1E" w:rsidP="00384D1E">
      <w:pPr>
        <w:pBdr>
          <w:top w:val="nil"/>
          <w:left w:val="nil"/>
          <w:bottom w:val="nil"/>
          <w:right w:val="nil"/>
          <w:between w:val="nil"/>
        </w:pBdr>
        <w:jc w:val="both"/>
        <w:rPr>
          <w:rFonts w:ascii="Verdana" w:eastAsia="Verdana" w:hAnsi="Verdana" w:cs="Verdana"/>
          <w:color w:val="000000"/>
          <w:sz w:val="23"/>
          <w:szCs w:val="23"/>
        </w:rPr>
      </w:pPr>
      <w:r w:rsidRPr="00384D1E">
        <w:rPr>
          <w:rFonts w:ascii="Verdana" w:eastAsia="Verdana" w:hAnsi="Verdana" w:cs="Verdana"/>
          <w:b/>
          <w:bCs/>
          <w:color w:val="000000"/>
          <w:sz w:val="23"/>
          <w:szCs w:val="23"/>
        </w:rPr>
        <w:t>Parágrafo 1.</w:t>
      </w:r>
      <w:r>
        <w:rPr>
          <w:rFonts w:ascii="Verdana" w:eastAsia="Verdana" w:hAnsi="Verdana" w:cs="Verdana"/>
          <w:color w:val="000000"/>
          <w:sz w:val="23"/>
          <w:szCs w:val="23"/>
        </w:rPr>
        <w:t xml:space="preserve"> </w:t>
      </w:r>
      <w:r w:rsidR="00E42BF4">
        <w:rPr>
          <w:rFonts w:ascii="Verdana" w:eastAsia="Verdana" w:hAnsi="Verdana" w:cs="Verdana"/>
          <w:color w:val="000000"/>
          <w:sz w:val="23"/>
          <w:szCs w:val="23"/>
        </w:rPr>
        <w:t>El cumplimiento de los requisitos aquí establecidos será condición indispensable para acceder al programa y deberá verificarse antes de la intervención quirúrgica.</w:t>
      </w:r>
    </w:p>
    <w:p w14:paraId="00000138" w14:textId="77777777" w:rsidR="008C46C9" w:rsidRDefault="008C46C9">
      <w:pPr>
        <w:pBdr>
          <w:top w:val="nil"/>
          <w:left w:val="nil"/>
          <w:bottom w:val="nil"/>
          <w:right w:val="nil"/>
          <w:between w:val="nil"/>
        </w:pBdr>
        <w:jc w:val="both"/>
        <w:rPr>
          <w:rFonts w:ascii="Verdana" w:eastAsia="Verdana" w:hAnsi="Verdana" w:cs="Verdana"/>
          <w:sz w:val="23"/>
          <w:szCs w:val="23"/>
        </w:rPr>
      </w:pPr>
    </w:p>
    <w:p w14:paraId="00000139" w14:textId="2598B3C0" w:rsidR="008C46C9" w:rsidRDefault="00E42BF4">
      <w:p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b/>
          <w:color w:val="000000"/>
          <w:sz w:val="23"/>
          <w:szCs w:val="23"/>
        </w:rPr>
        <w:t xml:space="preserve">Parágrafo </w:t>
      </w:r>
      <w:r w:rsidR="00EE2417">
        <w:rPr>
          <w:rFonts w:ascii="Verdana" w:eastAsia="Verdana" w:hAnsi="Verdana" w:cs="Verdana"/>
          <w:b/>
          <w:color w:val="000000"/>
          <w:sz w:val="23"/>
          <w:szCs w:val="23"/>
        </w:rPr>
        <w:t>2</w:t>
      </w:r>
      <w:r>
        <w:rPr>
          <w:rFonts w:ascii="Verdana" w:eastAsia="Verdana" w:hAnsi="Verdana" w:cs="Verdana"/>
          <w:b/>
          <w:color w:val="000000"/>
          <w:sz w:val="23"/>
          <w:szCs w:val="23"/>
        </w:rPr>
        <w:t>.</w:t>
      </w:r>
      <w:r>
        <w:rPr>
          <w:rFonts w:ascii="Verdana" w:eastAsia="Verdana" w:hAnsi="Verdana" w:cs="Verdana"/>
          <w:color w:val="000000"/>
          <w:sz w:val="23"/>
          <w:szCs w:val="23"/>
        </w:rPr>
        <w:t xml:space="preserve"> Las entidades territoriales podrán establecer requisitos adicionales de orden sanitario, operativo o logístico, siempre que estos no representen barreras de acceso ni contravengan los principios de bienestar animal, gratuidad o equidad del programa.</w:t>
      </w:r>
    </w:p>
    <w:p w14:paraId="26BB89B6" w14:textId="77777777" w:rsidR="00EE2417" w:rsidRDefault="00EE2417">
      <w:pPr>
        <w:pBdr>
          <w:top w:val="nil"/>
          <w:left w:val="nil"/>
          <w:bottom w:val="nil"/>
          <w:right w:val="nil"/>
          <w:between w:val="nil"/>
        </w:pBdr>
        <w:jc w:val="both"/>
        <w:rPr>
          <w:rFonts w:ascii="Verdana" w:eastAsia="Verdana" w:hAnsi="Verdana" w:cs="Verdana"/>
          <w:color w:val="000000"/>
          <w:sz w:val="23"/>
          <w:szCs w:val="23"/>
        </w:rPr>
      </w:pPr>
    </w:p>
    <w:p w14:paraId="0F6FC8E1" w14:textId="6716ECC9" w:rsidR="00D534C1" w:rsidRDefault="00EE2417">
      <w:pPr>
        <w:pBdr>
          <w:top w:val="nil"/>
          <w:left w:val="nil"/>
          <w:bottom w:val="nil"/>
          <w:right w:val="nil"/>
          <w:between w:val="nil"/>
        </w:pBdr>
        <w:jc w:val="both"/>
        <w:rPr>
          <w:rFonts w:ascii="Verdana" w:eastAsia="Verdana" w:hAnsi="Verdana" w:cs="Verdana"/>
          <w:color w:val="000000"/>
          <w:sz w:val="23"/>
          <w:szCs w:val="23"/>
        </w:rPr>
      </w:pPr>
      <w:r w:rsidRPr="00EE2417">
        <w:rPr>
          <w:rFonts w:ascii="Verdana" w:eastAsia="Verdana" w:hAnsi="Verdana" w:cs="Verdana"/>
          <w:b/>
          <w:bCs/>
          <w:color w:val="000000"/>
          <w:sz w:val="23"/>
          <w:szCs w:val="23"/>
        </w:rPr>
        <w:t>Artículo 2</w:t>
      </w:r>
      <w:r w:rsidR="007B4D0B">
        <w:rPr>
          <w:rFonts w:ascii="Verdana" w:eastAsia="Verdana" w:hAnsi="Verdana" w:cs="Verdana"/>
          <w:b/>
          <w:bCs/>
          <w:color w:val="000000"/>
          <w:sz w:val="23"/>
          <w:szCs w:val="23"/>
        </w:rPr>
        <w:t>4</w:t>
      </w:r>
      <w:r>
        <w:rPr>
          <w:rFonts w:ascii="Verdana" w:eastAsia="Verdana" w:hAnsi="Verdana" w:cs="Verdana"/>
          <w:b/>
          <w:bCs/>
          <w:color w:val="000000"/>
          <w:sz w:val="23"/>
          <w:szCs w:val="23"/>
        </w:rPr>
        <w:t>.</w:t>
      </w:r>
      <w:r>
        <w:rPr>
          <w:rFonts w:ascii="Verdana" w:eastAsia="Verdana" w:hAnsi="Verdana" w:cs="Verdana"/>
          <w:b/>
          <w:color w:val="000000"/>
          <w:sz w:val="23"/>
          <w:szCs w:val="23"/>
        </w:rPr>
        <w:t xml:space="preserve"> Animales comunitarios o sin tutor.</w:t>
      </w:r>
      <w:r>
        <w:rPr>
          <w:rFonts w:ascii="Verdana" w:eastAsia="Verdana" w:hAnsi="Verdana" w:cs="Verdana"/>
          <w:color w:val="000000"/>
          <w:sz w:val="23"/>
          <w:szCs w:val="23"/>
        </w:rPr>
        <w:t xml:space="preserve"> Los animales comunitarios o sin tutor identificable que hagan parte de estrategias de Captura, Esterilización y Retorno/Rescate/Reubicación (CER) se atenderán conforme a dispuesto en los lineamientos técnicos anexos a</w:t>
      </w:r>
      <w:r w:rsidR="0047612C">
        <w:rPr>
          <w:rFonts w:ascii="Verdana" w:eastAsia="Verdana" w:hAnsi="Verdana" w:cs="Verdana"/>
          <w:color w:val="000000"/>
          <w:sz w:val="23"/>
          <w:szCs w:val="23"/>
        </w:rPr>
        <w:t xml:space="preserve"> </w:t>
      </w:r>
      <w:r>
        <w:rPr>
          <w:rFonts w:ascii="Verdana" w:eastAsia="Verdana" w:hAnsi="Verdana" w:cs="Verdana"/>
          <w:color w:val="000000"/>
          <w:sz w:val="23"/>
          <w:szCs w:val="23"/>
        </w:rPr>
        <w:t>l</w:t>
      </w:r>
      <w:r w:rsidR="0047612C">
        <w:rPr>
          <w:rFonts w:ascii="Verdana" w:eastAsia="Verdana" w:hAnsi="Verdana" w:cs="Verdana"/>
          <w:color w:val="000000"/>
          <w:sz w:val="23"/>
          <w:szCs w:val="23"/>
        </w:rPr>
        <w:t>a</w:t>
      </w:r>
      <w:r>
        <w:rPr>
          <w:rFonts w:ascii="Verdana" w:eastAsia="Verdana" w:hAnsi="Verdana" w:cs="Verdana"/>
          <w:color w:val="000000"/>
          <w:sz w:val="23"/>
          <w:szCs w:val="23"/>
        </w:rPr>
        <w:t xml:space="preserve"> presente </w:t>
      </w:r>
      <w:r w:rsidR="0047612C">
        <w:rPr>
          <w:rFonts w:ascii="Verdana" w:eastAsia="Verdana" w:hAnsi="Verdana" w:cs="Verdana"/>
          <w:color w:val="000000"/>
          <w:sz w:val="23"/>
          <w:szCs w:val="23"/>
        </w:rPr>
        <w:t>resolución</w:t>
      </w:r>
      <w:r>
        <w:rPr>
          <w:rFonts w:ascii="Verdana" w:eastAsia="Verdana" w:hAnsi="Verdana" w:cs="Verdana"/>
          <w:color w:val="000000"/>
          <w:sz w:val="23"/>
          <w:szCs w:val="23"/>
        </w:rPr>
        <w:t>, garantizando su registro, trazabilidad y seguimiento postoperatorio.</w:t>
      </w:r>
    </w:p>
    <w:p w14:paraId="48639EC4" w14:textId="77777777" w:rsidR="00D534C1" w:rsidRDefault="00D534C1">
      <w:pPr>
        <w:pBdr>
          <w:top w:val="nil"/>
          <w:left w:val="nil"/>
          <w:bottom w:val="nil"/>
          <w:right w:val="nil"/>
          <w:between w:val="nil"/>
        </w:pBdr>
        <w:jc w:val="both"/>
        <w:rPr>
          <w:rFonts w:ascii="Verdana" w:eastAsia="Verdana" w:hAnsi="Verdana" w:cs="Verdana"/>
          <w:color w:val="000000"/>
          <w:sz w:val="23"/>
          <w:szCs w:val="23"/>
        </w:rPr>
      </w:pPr>
    </w:p>
    <w:p w14:paraId="0000013A" w14:textId="77777777" w:rsidR="008C46C9" w:rsidRDefault="008C46C9">
      <w:pPr>
        <w:pBdr>
          <w:top w:val="nil"/>
          <w:left w:val="nil"/>
          <w:bottom w:val="nil"/>
          <w:right w:val="nil"/>
          <w:between w:val="nil"/>
        </w:pBdr>
        <w:jc w:val="both"/>
        <w:rPr>
          <w:rFonts w:ascii="Verdana" w:eastAsia="Verdana" w:hAnsi="Verdana" w:cs="Verdana"/>
          <w:sz w:val="23"/>
          <w:szCs w:val="23"/>
        </w:rPr>
      </w:pPr>
    </w:p>
    <w:p w14:paraId="0000013C" w14:textId="4068EB18" w:rsidR="008C46C9" w:rsidRDefault="00E42BF4" w:rsidP="00CF7B8B">
      <w:pPr>
        <w:jc w:val="center"/>
        <w:rPr>
          <w:rFonts w:ascii="Verdana" w:eastAsia="Verdana" w:hAnsi="Verdana" w:cs="Verdana"/>
          <w:sz w:val="23"/>
          <w:szCs w:val="23"/>
        </w:rPr>
      </w:pPr>
      <w:r>
        <w:rPr>
          <w:rFonts w:ascii="Verdana" w:eastAsia="Verdana" w:hAnsi="Verdana" w:cs="Verdana"/>
          <w:b/>
          <w:sz w:val="23"/>
          <w:szCs w:val="23"/>
        </w:rPr>
        <w:t>CAPÍTULO VII</w:t>
      </w:r>
    </w:p>
    <w:p w14:paraId="70F2FB80" w14:textId="73D12012" w:rsidR="00CF7B8B" w:rsidRPr="00E508EA" w:rsidRDefault="00CF7B8B" w:rsidP="00CF7B8B">
      <w:pPr>
        <w:jc w:val="center"/>
        <w:rPr>
          <w:rFonts w:ascii="Verdana" w:eastAsia="Verdana" w:hAnsi="Verdana" w:cs="Verdana"/>
          <w:b/>
          <w:bCs/>
          <w:sz w:val="23"/>
          <w:szCs w:val="23"/>
        </w:rPr>
      </w:pPr>
      <w:r w:rsidRPr="00E508EA">
        <w:rPr>
          <w:rFonts w:ascii="Verdana" w:eastAsia="Verdana" w:hAnsi="Verdana" w:cs="Verdana"/>
          <w:b/>
          <w:bCs/>
          <w:sz w:val="23"/>
          <w:szCs w:val="23"/>
        </w:rPr>
        <w:t>METAS, INDICADORES Y COSTOS DEL PROGRAMA</w:t>
      </w:r>
    </w:p>
    <w:p w14:paraId="1C28D873" w14:textId="77777777" w:rsidR="00274754" w:rsidRPr="00E508EA" w:rsidRDefault="00274754" w:rsidP="00CF7B8B">
      <w:pPr>
        <w:jc w:val="center"/>
        <w:rPr>
          <w:rFonts w:ascii="Verdana" w:eastAsia="Verdana" w:hAnsi="Verdana" w:cs="Verdana"/>
          <w:b/>
          <w:bCs/>
          <w:sz w:val="23"/>
          <w:szCs w:val="23"/>
        </w:rPr>
      </w:pPr>
    </w:p>
    <w:p w14:paraId="7A6C446D" w14:textId="6C38E302" w:rsidR="00274754" w:rsidRPr="00E508EA" w:rsidRDefault="00274754" w:rsidP="00274754">
      <w:pPr>
        <w:jc w:val="both"/>
        <w:rPr>
          <w:rFonts w:ascii="Verdana" w:eastAsia="Verdana" w:hAnsi="Verdana" w:cs="Verdana"/>
          <w:sz w:val="23"/>
          <w:szCs w:val="23"/>
        </w:rPr>
      </w:pPr>
      <w:r w:rsidRPr="00E508EA">
        <w:rPr>
          <w:rFonts w:ascii="Verdana" w:eastAsia="Verdana" w:hAnsi="Verdana" w:cs="Verdana"/>
          <w:b/>
          <w:bCs/>
          <w:sz w:val="23"/>
          <w:szCs w:val="23"/>
        </w:rPr>
        <w:t>Artículo 2</w:t>
      </w:r>
      <w:r w:rsidR="00F607EA">
        <w:rPr>
          <w:rFonts w:ascii="Verdana" w:eastAsia="Verdana" w:hAnsi="Verdana" w:cs="Verdana"/>
          <w:b/>
          <w:bCs/>
          <w:sz w:val="23"/>
          <w:szCs w:val="23"/>
        </w:rPr>
        <w:t>5</w:t>
      </w:r>
      <w:r w:rsidRPr="00E508EA">
        <w:rPr>
          <w:rFonts w:ascii="Verdana" w:eastAsia="Verdana" w:hAnsi="Verdana" w:cs="Verdana"/>
          <w:b/>
          <w:bCs/>
          <w:sz w:val="23"/>
          <w:szCs w:val="23"/>
        </w:rPr>
        <w:t xml:space="preserve">. </w:t>
      </w:r>
      <w:r w:rsidR="008D60CC" w:rsidRPr="00E508EA">
        <w:rPr>
          <w:rFonts w:ascii="Verdana" w:eastAsia="Verdana" w:hAnsi="Verdana" w:cs="Verdana"/>
          <w:b/>
          <w:bCs/>
          <w:sz w:val="23"/>
          <w:szCs w:val="23"/>
        </w:rPr>
        <w:t>Metas</w:t>
      </w:r>
      <w:r w:rsidR="00E24F14" w:rsidRPr="00E508EA">
        <w:rPr>
          <w:rFonts w:ascii="Verdana" w:eastAsia="Verdana" w:hAnsi="Verdana" w:cs="Verdana"/>
          <w:b/>
          <w:bCs/>
          <w:sz w:val="23"/>
          <w:szCs w:val="23"/>
        </w:rPr>
        <w:t xml:space="preserve"> del programa</w:t>
      </w:r>
      <w:r w:rsidR="008D60CC" w:rsidRPr="00E508EA">
        <w:rPr>
          <w:rFonts w:ascii="Verdana" w:eastAsia="Verdana" w:hAnsi="Verdana" w:cs="Verdana"/>
          <w:b/>
          <w:bCs/>
          <w:sz w:val="23"/>
          <w:szCs w:val="23"/>
        </w:rPr>
        <w:t xml:space="preserve">. </w:t>
      </w:r>
      <w:r w:rsidR="008D60CC" w:rsidRPr="00E508EA">
        <w:rPr>
          <w:rFonts w:ascii="Verdana" w:eastAsia="Verdana" w:hAnsi="Verdana" w:cs="Verdana"/>
          <w:sz w:val="23"/>
          <w:szCs w:val="23"/>
        </w:rPr>
        <w:t>El Programa tendrá como meta general lograr la reducción progresiva, sostenible y verificable de la natalidad de gatos y perros, bajo criterios de bienestar animal, salud pública y sostenibilidad ambiental.</w:t>
      </w:r>
    </w:p>
    <w:p w14:paraId="28DBBFE0" w14:textId="77777777" w:rsidR="008D60CC" w:rsidRPr="00E508EA" w:rsidRDefault="008D60CC" w:rsidP="00274754">
      <w:pPr>
        <w:jc w:val="both"/>
        <w:rPr>
          <w:rFonts w:ascii="Verdana" w:eastAsia="Verdana" w:hAnsi="Verdana" w:cs="Verdana"/>
          <w:sz w:val="23"/>
          <w:szCs w:val="23"/>
        </w:rPr>
      </w:pPr>
    </w:p>
    <w:p w14:paraId="180496F2" w14:textId="0EE800A1" w:rsidR="008D60CC" w:rsidRPr="00E508EA" w:rsidRDefault="008D60CC" w:rsidP="00274754">
      <w:pPr>
        <w:jc w:val="both"/>
        <w:rPr>
          <w:rFonts w:ascii="Verdana" w:eastAsia="Verdana" w:hAnsi="Verdana" w:cs="Verdana"/>
          <w:sz w:val="23"/>
          <w:szCs w:val="23"/>
        </w:rPr>
      </w:pPr>
      <w:r w:rsidRPr="00E508EA">
        <w:rPr>
          <w:rFonts w:ascii="Verdana" w:eastAsia="Verdana" w:hAnsi="Verdana" w:cs="Verdana"/>
          <w:sz w:val="23"/>
          <w:szCs w:val="23"/>
        </w:rPr>
        <w:t>Las metas serán definidas conforme a los siguientes criterios:</w:t>
      </w:r>
    </w:p>
    <w:p w14:paraId="652CF6E3" w14:textId="77777777" w:rsidR="008D60CC" w:rsidRPr="00E508EA" w:rsidRDefault="008D60CC" w:rsidP="00274754">
      <w:pPr>
        <w:jc w:val="both"/>
        <w:rPr>
          <w:rFonts w:ascii="Verdana" w:eastAsia="Verdana" w:hAnsi="Verdana" w:cs="Verdana"/>
          <w:sz w:val="23"/>
          <w:szCs w:val="23"/>
        </w:rPr>
      </w:pPr>
    </w:p>
    <w:p w14:paraId="6F7B8BFA" w14:textId="3916F840" w:rsidR="008D60CC" w:rsidRPr="00E508EA" w:rsidRDefault="008D60CC" w:rsidP="008D60CC">
      <w:pPr>
        <w:pStyle w:val="Prrafodelista"/>
        <w:numPr>
          <w:ilvl w:val="0"/>
          <w:numId w:val="12"/>
        </w:numPr>
        <w:jc w:val="both"/>
        <w:rPr>
          <w:rFonts w:ascii="Verdana" w:eastAsia="Verdana" w:hAnsi="Verdana" w:cs="Verdana"/>
          <w:sz w:val="23"/>
          <w:szCs w:val="23"/>
        </w:rPr>
      </w:pPr>
      <w:r w:rsidRPr="00EE2417">
        <w:rPr>
          <w:rFonts w:ascii="Verdana" w:eastAsia="Verdana" w:hAnsi="Verdana" w:cs="Verdana"/>
          <w:sz w:val="23"/>
          <w:szCs w:val="23"/>
          <w:u w:val="single"/>
        </w:rPr>
        <w:t>Estimación poblacional base</w:t>
      </w:r>
      <w:r w:rsidRPr="00E508EA">
        <w:rPr>
          <w:rFonts w:ascii="Verdana" w:eastAsia="Verdana" w:hAnsi="Verdana" w:cs="Verdana"/>
          <w:sz w:val="23"/>
          <w:szCs w:val="23"/>
        </w:rPr>
        <w:t>: Se tomará como referencia el número estimado de perros y gatos susceptible de vacunación antirrábica en cada municipio o distrito, conforme a los registros del Ministerio de Salud y Protección Social.</w:t>
      </w:r>
    </w:p>
    <w:p w14:paraId="71B5ED67" w14:textId="498151AA" w:rsidR="008D60CC" w:rsidRPr="00E508EA" w:rsidRDefault="008D60CC" w:rsidP="008D60CC">
      <w:pPr>
        <w:pStyle w:val="Prrafodelista"/>
        <w:numPr>
          <w:ilvl w:val="0"/>
          <w:numId w:val="12"/>
        </w:numPr>
        <w:jc w:val="both"/>
        <w:rPr>
          <w:rFonts w:ascii="Verdana" w:eastAsia="Verdana" w:hAnsi="Verdana" w:cs="Verdana"/>
          <w:sz w:val="23"/>
          <w:szCs w:val="23"/>
        </w:rPr>
      </w:pPr>
      <w:r w:rsidRPr="00EE2417">
        <w:rPr>
          <w:rFonts w:ascii="Verdana" w:eastAsia="Verdana" w:hAnsi="Verdana" w:cs="Verdana"/>
          <w:sz w:val="23"/>
          <w:szCs w:val="23"/>
          <w:u w:val="single"/>
        </w:rPr>
        <w:t>Priorización por especie</w:t>
      </w:r>
      <w:r w:rsidRPr="00E508EA">
        <w:rPr>
          <w:rFonts w:ascii="Verdana" w:eastAsia="Verdana" w:hAnsi="Verdana" w:cs="Verdana"/>
          <w:sz w:val="23"/>
          <w:szCs w:val="23"/>
        </w:rPr>
        <w:t>: En los casos donde la población de gatos sea superior se dará prioridad a esta población, en razón de su mayor tasa y dinámica reproductiva.</w:t>
      </w:r>
    </w:p>
    <w:p w14:paraId="6B6184B9" w14:textId="75ABA395" w:rsidR="008D60CC" w:rsidRPr="00E508EA" w:rsidRDefault="008D60CC" w:rsidP="008D60CC">
      <w:pPr>
        <w:pStyle w:val="Prrafodelista"/>
        <w:numPr>
          <w:ilvl w:val="0"/>
          <w:numId w:val="12"/>
        </w:numPr>
        <w:jc w:val="both"/>
        <w:rPr>
          <w:rFonts w:ascii="Verdana" w:eastAsia="Verdana" w:hAnsi="Verdana" w:cs="Verdana"/>
          <w:sz w:val="23"/>
          <w:szCs w:val="23"/>
        </w:rPr>
      </w:pPr>
      <w:r w:rsidRPr="00EE2417">
        <w:rPr>
          <w:rFonts w:ascii="Verdana" w:eastAsia="Verdana" w:hAnsi="Verdana" w:cs="Verdana"/>
          <w:sz w:val="23"/>
          <w:szCs w:val="23"/>
          <w:u w:val="single"/>
        </w:rPr>
        <w:lastRenderedPageBreak/>
        <w:t>Progresividad:</w:t>
      </w:r>
      <w:r w:rsidRPr="00E508EA">
        <w:rPr>
          <w:rFonts w:ascii="Verdana" w:eastAsia="Verdana" w:hAnsi="Verdana" w:cs="Verdana"/>
          <w:sz w:val="23"/>
          <w:szCs w:val="23"/>
        </w:rPr>
        <w:t xml:space="preserve"> Las metas de esterilización deberán incrementarse anualmente en todos los territorios.</w:t>
      </w:r>
    </w:p>
    <w:p w14:paraId="172D943C" w14:textId="1B34F29F" w:rsidR="008D60CC" w:rsidRPr="00E508EA" w:rsidRDefault="008D60CC" w:rsidP="008D60CC">
      <w:pPr>
        <w:pStyle w:val="Prrafodelista"/>
        <w:numPr>
          <w:ilvl w:val="0"/>
          <w:numId w:val="12"/>
        </w:numPr>
        <w:jc w:val="both"/>
        <w:rPr>
          <w:rFonts w:ascii="Verdana" w:eastAsia="Verdana" w:hAnsi="Verdana" w:cs="Verdana"/>
          <w:sz w:val="23"/>
          <w:szCs w:val="23"/>
        </w:rPr>
      </w:pPr>
      <w:r w:rsidRPr="00EE2417">
        <w:rPr>
          <w:rFonts w:ascii="Verdana" w:eastAsia="Verdana" w:hAnsi="Verdana" w:cs="Verdana"/>
          <w:sz w:val="23"/>
          <w:szCs w:val="23"/>
          <w:u w:val="single"/>
        </w:rPr>
        <w:t>Cobertura mínima municipal</w:t>
      </w:r>
      <w:r w:rsidRPr="00E508EA">
        <w:rPr>
          <w:rFonts w:ascii="Verdana" w:eastAsia="Verdana" w:hAnsi="Verdana" w:cs="Verdana"/>
          <w:sz w:val="23"/>
          <w:szCs w:val="23"/>
        </w:rPr>
        <w:t xml:space="preserve">: Cada municipio o distrito deberá definir su meta anual de acuerdo con </w:t>
      </w:r>
      <w:r w:rsidR="008011A7">
        <w:rPr>
          <w:rFonts w:ascii="Verdana" w:eastAsia="Verdana" w:hAnsi="Verdana" w:cs="Verdana"/>
          <w:sz w:val="23"/>
          <w:szCs w:val="23"/>
        </w:rPr>
        <w:t xml:space="preserve">la </w:t>
      </w:r>
      <w:r w:rsidRPr="00E508EA">
        <w:rPr>
          <w:rFonts w:ascii="Verdana" w:eastAsia="Verdana" w:hAnsi="Verdana" w:cs="Verdana"/>
          <w:sz w:val="23"/>
          <w:szCs w:val="23"/>
        </w:rPr>
        <w:t>estimación poblacional y las condiciones de su territorio.</w:t>
      </w:r>
    </w:p>
    <w:p w14:paraId="1AE3AFFF" w14:textId="28D0253F" w:rsidR="008D60CC" w:rsidRPr="00E508EA" w:rsidRDefault="008D60CC" w:rsidP="008D60CC">
      <w:pPr>
        <w:pStyle w:val="Prrafodelista"/>
        <w:numPr>
          <w:ilvl w:val="0"/>
          <w:numId w:val="12"/>
        </w:numPr>
        <w:jc w:val="both"/>
        <w:rPr>
          <w:rFonts w:ascii="Verdana" w:eastAsia="Verdana" w:hAnsi="Verdana" w:cs="Verdana"/>
          <w:sz w:val="23"/>
          <w:szCs w:val="23"/>
        </w:rPr>
      </w:pPr>
      <w:r w:rsidRPr="00EE2417">
        <w:rPr>
          <w:rFonts w:ascii="Verdana" w:eastAsia="Verdana" w:hAnsi="Verdana" w:cs="Verdana"/>
          <w:sz w:val="23"/>
          <w:szCs w:val="23"/>
          <w:u w:val="single"/>
        </w:rPr>
        <w:t>Evaluación anual</w:t>
      </w:r>
      <w:r w:rsidRPr="00E508EA">
        <w:rPr>
          <w:rFonts w:ascii="Verdana" w:eastAsia="Verdana" w:hAnsi="Verdana" w:cs="Verdana"/>
          <w:sz w:val="23"/>
          <w:szCs w:val="23"/>
        </w:rPr>
        <w:t xml:space="preserve">: Las metas serán revisadas anualmente </w:t>
      </w:r>
      <w:r w:rsidR="008011A7">
        <w:rPr>
          <w:rFonts w:ascii="Verdana" w:eastAsia="Verdana" w:hAnsi="Verdana" w:cs="Verdana"/>
          <w:sz w:val="23"/>
          <w:szCs w:val="23"/>
        </w:rPr>
        <w:t>por e</w:t>
      </w:r>
      <w:r w:rsidR="0000593E">
        <w:rPr>
          <w:rFonts w:ascii="Verdana" w:eastAsia="Verdana" w:hAnsi="Verdana" w:cs="Verdana"/>
          <w:sz w:val="23"/>
          <w:szCs w:val="23"/>
        </w:rPr>
        <w:t xml:space="preserve">l comité de evaluación, </w:t>
      </w:r>
      <w:r w:rsidRPr="00E508EA">
        <w:rPr>
          <w:rFonts w:ascii="Verdana" w:eastAsia="Verdana" w:hAnsi="Verdana" w:cs="Verdana"/>
          <w:sz w:val="23"/>
          <w:szCs w:val="23"/>
        </w:rPr>
        <w:t>con base en los reportes de ejecución y seguimiento del Programa.</w:t>
      </w:r>
    </w:p>
    <w:p w14:paraId="676BB01D" w14:textId="77777777" w:rsidR="008D60CC" w:rsidRPr="00E508EA" w:rsidRDefault="008D60CC" w:rsidP="008D60CC">
      <w:pPr>
        <w:jc w:val="both"/>
        <w:rPr>
          <w:rFonts w:ascii="Verdana" w:eastAsia="Verdana" w:hAnsi="Verdana" w:cs="Verdana"/>
          <w:b/>
          <w:bCs/>
          <w:sz w:val="23"/>
          <w:szCs w:val="23"/>
        </w:rPr>
      </w:pPr>
    </w:p>
    <w:p w14:paraId="6EE1F851" w14:textId="15A865F8" w:rsidR="00453020" w:rsidRPr="00E508EA" w:rsidRDefault="008D60CC" w:rsidP="00453020">
      <w:pPr>
        <w:jc w:val="both"/>
        <w:rPr>
          <w:rFonts w:ascii="Verdana" w:eastAsia="Verdana" w:hAnsi="Verdana" w:cs="Verdana"/>
          <w:sz w:val="23"/>
          <w:szCs w:val="23"/>
        </w:rPr>
      </w:pPr>
      <w:r w:rsidRPr="00E508EA">
        <w:rPr>
          <w:rFonts w:ascii="Verdana" w:eastAsia="Verdana" w:hAnsi="Verdana" w:cs="Verdana"/>
          <w:b/>
          <w:bCs/>
          <w:sz w:val="23"/>
          <w:szCs w:val="23"/>
        </w:rPr>
        <w:t>Artículo 2</w:t>
      </w:r>
      <w:r w:rsidR="00F607EA">
        <w:rPr>
          <w:rFonts w:ascii="Verdana" w:eastAsia="Verdana" w:hAnsi="Verdana" w:cs="Verdana"/>
          <w:b/>
          <w:bCs/>
          <w:sz w:val="23"/>
          <w:szCs w:val="23"/>
        </w:rPr>
        <w:t>6</w:t>
      </w:r>
      <w:r w:rsidRPr="00E508EA">
        <w:rPr>
          <w:rFonts w:ascii="Verdana" w:eastAsia="Verdana" w:hAnsi="Verdana" w:cs="Verdana"/>
          <w:b/>
          <w:bCs/>
          <w:sz w:val="23"/>
          <w:szCs w:val="23"/>
        </w:rPr>
        <w:t>. Indicadores</w:t>
      </w:r>
      <w:r w:rsidR="003D26A5" w:rsidRPr="00E508EA">
        <w:rPr>
          <w:rFonts w:ascii="Verdana" w:eastAsia="Verdana" w:hAnsi="Verdana" w:cs="Verdana"/>
          <w:b/>
          <w:bCs/>
          <w:sz w:val="23"/>
          <w:szCs w:val="23"/>
        </w:rPr>
        <w:t xml:space="preserve"> de seguimiento y evaluación</w:t>
      </w:r>
      <w:r w:rsidR="00453020" w:rsidRPr="00E508EA">
        <w:rPr>
          <w:rFonts w:ascii="Verdana" w:eastAsia="Verdana" w:hAnsi="Verdana" w:cs="Verdana"/>
          <w:b/>
          <w:bCs/>
          <w:sz w:val="23"/>
          <w:szCs w:val="23"/>
        </w:rPr>
        <w:t xml:space="preserve">: </w:t>
      </w:r>
      <w:r w:rsidR="00453020" w:rsidRPr="00E508EA">
        <w:rPr>
          <w:rFonts w:ascii="Verdana" w:eastAsia="Verdana" w:hAnsi="Verdana" w:cs="Verdana"/>
          <w:sz w:val="23"/>
          <w:szCs w:val="23"/>
        </w:rPr>
        <w:t>Para el seguimiento y evaluación del Programa</w:t>
      </w:r>
      <w:r w:rsidR="00013580">
        <w:rPr>
          <w:rFonts w:ascii="Verdana" w:eastAsia="Verdana" w:hAnsi="Verdana" w:cs="Verdana"/>
          <w:sz w:val="23"/>
          <w:szCs w:val="23"/>
        </w:rPr>
        <w:t xml:space="preserve">, </w:t>
      </w:r>
      <w:r w:rsidR="00EA56EB">
        <w:rPr>
          <w:rFonts w:ascii="Verdana" w:eastAsia="Verdana" w:hAnsi="Verdana" w:cs="Verdana"/>
          <w:sz w:val="23"/>
          <w:szCs w:val="23"/>
        </w:rPr>
        <w:t>e</w:t>
      </w:r>
      <w:r w:rsidR="00013580">
        <w:rPr>
          <w:rFonts w:ascii="Verdana" w:eastAsia="Verdana" w:hAnsi="Verdana" w:cs="Verdana"/>
          <w:sz w:val="23"/>
          <w:szCs w:val="23"/>
        </w:rPr>
        <w:t xml:space="preserve">l Comité Nacional Intersectorial del Programa Nacional de Esterilización Quirúrgica de Gatos y Perros </w:t>
      </w:r>
      <w:r w:rsidR="00453020" w:rsidRPr="00E508EA">
        <w:rPr>
          <w:rFonts w:ascii="Verdana" w:eastAsia="Verdana" w:hAnsi="Verdana" w:cs="Verdana"/>
          <w:sz w:val="23"/>
          <w:szCs w:val="23"/>
        </w:rPr>
        <w:t xml:space="preserve">propenderá en la fase inicial por el uso de indicadores centralizados en la medición de cobertura, participación y eficiencia operativa, y podrán ampliarse gradualmente </w:t>
      </w:r>
      <w:r w:rsidR="00CC2B8C" w:rsidRPr="00E508EA">
        <w:rPr>
          <w:rFonts w:ascii="Verdana" w:eastAsia="Verdana" w:hAnsi="Verdana" w:cs="Verdana"/>
          <w:sz w:val="23"/>
          <w:szCs w:val="23"/>
        </w:rPr>
        <w:t>hacia indicadores de resultado e impacto, en la medida en que se fortalezcan los sistemas de información y reporte a nivel territorial.</w:t>
      </w:r>
    </w:p>
    <w:p w14:paraId="73988C6C" w14:textId="77777777" w:rsidR="008D60CC" w:rsidRPr="00E508EA" w:rsidRDefault="008D60CC" w:rsidP="008D60CC">
      <w:pPr>
        <w:jc w:val="both"/>
        <w:rPr>
          <w:rFonts w:ascii="Verdana" w:eastAsia="Verdana" w:hAnsi="Verdana" w:cs="Verdana"/>
          <w:b/>
          <w:bCs/>
          <w:sz w:val="23"/>
          <w:szCs w:val="23"/>
        </w:rPr>
      </w:pPr>
    </w:p>
    <w:tbl>
      <w:tblPr>
        <w:tblStyle w:val="Tablaconcuadrculaclara"/>
        <w:tblW w:w="8926" w:type="dxa"/>
        <w:tblLayout w:type="fixed"/>
        <w:tblLook w:val="04A0" w:firstRow="1" w:lastRow="0" w:firstColumn="1" w:lastColumn="0" w:noHBand="0" w:noVBand="1"/>
      </w:tblPr>
      <w:tblGrid>
        <w:gridCol w:w="1331"/>
        <w:gridCol w:w="2264"/>
        <w:gridCol w:w="2354"/>
        <w:gridCol w:w="1417"/>
        <w:gridCol w:w="1560"/>
      </w:tblGrid>
      <w:tr w:rsidR="00E508EA" w:rsidRPr="00E508EA" w14:paraId="0375E837" w14:textId="77777777" w:rsidTr="00EE2417">
        <w:tc>
          <w:tcPr>
            <w:tcW w:w="1331" w:type="dxa"/>
            <w:hideMark/>
          </w:tcPr>
          <w:p w14:paraId="12345000"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Tipo</w:t>
            </w:r>
          </w:p>
        </w:tc>
        <w:tc>
          <w:tcPr>
            <w:tcW w:w="2264" w:type="dxa"/>
            <w:hideMark/>
          </w:tcPr>
          <w:p w14:paraId="7BEDDA67"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Indicador</w:t>
            </w:r>
          </w:p>
        </w:tc>
        <w:tc>
          <w:tcPr>
            <w:tcW w:w="2354" w:type="dxa"/>
            <w:hideMark/>
          </w:tcPr>
          <w:p w14:paraId="6BC9C02F" w14:textId="77777777" w:rsidR="00E24F14" w:rsidRPr="00E508EA" w:rsidRDefault="00E24F14" w:rsidP="00E24F14">
            <w:pPr>
              <w:jc w:val="both"/>
              <w:rPr>
                <w:rFonts w:ascii="Verdana" w:eastAsia="Verdana" w:hAnsi="Verdana" w:cs="Verdana"/>
                <w:sz w:val="20"/>
                <w:szCs w:val="20"/>
              </w:rPr>
            </w:pPr>
            <w:r w:rsidRPr="00E508EA">
              <w:rPr>
                <w:rFonts w:ascii="Verdana" w:eastAsia="Verdana" w:hAnsi="Verdana" w:cs="Verdana"/>
                <w:sz w:val="20"/>
                <w:szCs w:val="20"/>
              </w:rPr>
              <w:t>Descripción o fórmula de cálculo</w:t>
            </w:r>
          </w:p>
          <w:p w14:paraId="6EE0896A" w14:textId="08D32308" w:rsidR="003D26A5" w:rsidRPr="00E508EA" w:rsidRDefault="003D26A5" w:rsidP="008D60CC">
            <w:pPr>
              <w:jc w:val="both"/>
              <w:rPr>
                <w:rFonts w:ascii="Verdana" w:eastAsia="Verdana" w:hAnsi="Verdana" w:cs="Verdana"/>
                <w:sz w:val="20"/>
                <w:szCs w:val="20"/>
              </w:rPr>
            </w:pPr>
          </w:p>
        </w:tc>
        <w:tc>
          <w:tcPr>
            <w:tcW w:w="1417" w:type="dxa"/>
            <w:hideMark/>
          </w:tcPr>
          <w:p w14:paraId="3704AC35"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Frecuencia</w:t>
            </w:r>
          </w:p>
        </w:tc>
        <w:tc>
          <w:tcPr>
            <w:tcW w:w="1560" w:type="dxa"/>
            <w:hideMark/>
          </w:tcPr>
          <w:p w14:paraId="494F3B1B"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Fuente</w:t>
            </w:r>
          </w:p>
        </w:tc>
      </w:tr>
      <w:tr w:rsidR="00E508EA" w:rsidRPr="00E508EA" w14:paraId="55C73F7B" w14:textId="77777777" w:rsidTr="00EE2417">
        <w:tc>
          <w:tcPr>
            <w:tcW w:w="1331" w:type="dxa"/>
            <w:hideMark/>
          </w:tcPr>
          <w:p w14:paraId="5D5A3EB3"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Resultado</w:t>
            </w:r>
          </w:p>
        </w:tc>
        <w:tc>
          <w:tcPr>
            <w:tcW w:w="2264" w:type="dxa"/>
            <w:hideMark/>
          </w:tcPr>
          <w:p w14:paraId="6A24461F"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Cobertura de esterilización anual</w:t>
            </w:r>
          </w:p>
        </w:tc>
        <w:tc>
          <w:tcPr>
            <w:tcW w:w="2354" w:type="dxa"/>
            <w:hideMark/>
          </w:tcPr>
          <w:p w14:paraId="0CA2FF16" w14:textId="77777777" w:rsidR="003D26A5" w:rsidRPr="00E508EA" w:rsidRDefault="003D26A5" w:rsidP="008D60CC">
            <w:pPr>
              <w:jc w:val="both"/>
              <w:rPr>
                <w:rFonts w:ascii="Verdana" w:eastAsia="Verdana" w:hAnsi="Verdana" w:cs="Verdana"/>
                <w:sz w:val="20"/>
                <w:szCs w:val="20"/>
              </w:rPr>
            </w:pPr>
            <w:proofErr w:type="spellStart"/>
            <w:r w:rsidRPr="00E508EA">
              <w:rPr>
                <w:rFonts w:ascii="Verdana" w:eastAsia="Verdana" w:hAnsi="Verdana" w:cs="Verdana"/>
                <w:sz w:val="20"/>
                <w:szCs w:val="20"/>
              </w:rPr>
              <w:t>Nº</w:t>
            </w:r>
            <w:proofErr w:type="spellEnd"/>
            <w:r w:rsidRPr="00E508EA">
              <w:rPr>
                <w:rFonts w:ascii="Verdana" w:eastAsia="Verdana" w:hAnsi="Verdana" w:cs="Verdana"/>
                <w:sz w:val="20"/>
                <w:szCs w:val="20"/>
              </w:rPr>
              <w:t xml:space="preserve"> animales esterilizados / Población estimada ×100</w:t>
            </w:r>
          </w:p>
        </w:tc>
        <w:tc>
          <w:tcPr>
            <w:tcW w:w="1417" w:type="dxa"/>
            <w:hideMark/>
          </w:tcPr>
          <w:p w14:paraId="6420B114"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Anual</w:t>
            </w:r>
          </w:p>
        </w:tc>
        <w:tc>
          <w:tcPr>
            <w:tcW w:w="1560" w:type="dxa"/>
            <w:hideMark/>
          </w:tcPr>
          <w:p w14:paraId="55362E0C" w14:textId="52EA039F"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Entidades territoriales / operadores del programa</w:t>
            </w:r>
          </w:p>
        </w:tc>
      </w:tr>
      <w:tr w:rsidR="00E508EA" w:rsidRPr="00E508EA" w14:paraId="039AA242" w14:textId="77777777" w:rsidTr="00EE2417">
        <w:tc>
          <w:tcPr>
            <w:tcW w:w="1331" w:type="dxa"/>
            <w:hideMark/>
          </w:tcPr>
          <w:p w14:paraId="57DB479F"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Impacto</w:t>
            </w:r>
          </w:p>
        </w:tc>
        <w:tc>
          <w:tcPr>
            <w:tcW w:w="2264" w:type="dxa"/>
            <w:hideMark/>
          </w:tcPr>
          <w:p w14:paraId="125774DC"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Reducción de natalidad canina y felina</w:t>
            </w:r>
          </w:p>
        </w:tc>
        <w:tc>
          <w:tcPr>
            <w:tcW w:w="2354" w:type="dxa"/>
            <w:hideMark/>
          </w:tcPr>
          <w:p w14:paraId="402AC415"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(Nacimientos estimados año base – nacimientos año n) / nacimientos año base ×100</w:t>
            </w:r>
          </w:p>
        </w:tc>
        <w:tc>
          <w:tcPr>
            <w:tcW w:w="1417" w:type="dxa"/>
            <w:hideMark/>
          </w:tcPr>
          <w:p w14:paraId="43B14141" w14:textId="2B4F8021"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 xml:space="preserve">Anual </w:t>
            </w:r>
          </w:p>
        </w:tc>
        <w:tc>
          <w:tcPr>
            <w:tcW w:w="1560" w:type="dxa"/>
            <w:hideMark/>
          </w:tcPr>
          <w:p w14:paraId="02213C79" w14:textId="02AD8CE9"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Entidades territoriales / operadores del programa</w:t>
            </w:r>
          </w:p>
        </w:tc>
      </w:tr>
      <w:tr w:rsidR="00E508EA" w:rsidRPr="00E508EA" w14:paraId="7236B79A" w14:textId="77777777" w:rsidTr="00EE2417">
        <w:tc>
          <w:tcPr>
            <w:tcW w:w="1331" w:type="dxa"/>
            <w:hideMark/>
          </w:tcPr>
          <w:p w14:paraId="5E4F7E90"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Gestión</w:t>
            </w:r>
          </w:p>
        </w:tc>
        <w:tc>
          <w:tcPr>
            <w:tcW w:w="2264" w:type="dxa"/>
            <w:hideMark/>
          </w:tcPr>
          <w:p w14:paraId="2AB74A2F"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Cumplimiento de metas territoriales</w:t>
            </w:r>
          </w:p>
        </w:tc>
        <w:tc>
          <w:tcPr>
            <w:tcW w:w="2354" w:type="dxa"/>
            <w:hideMark/>
          </w:tcPr>
          <w:p w14:paraId="54A5A7D1" w14:textId="77777777" w:rsidR="003D26A5" w:rsidRPr="00E508EA" w:rsidRDefault="003D26A5" w:rsidP="008D60CC">
            <w:pPr>
              <w:jc w:val="both"/>
              <w:rPr>
                <w:rFonts w:ascii="Verdana" w:eastAsia="Verdana" w:hAnsi="Verdana" w:cs="Verdana"/>
                <w:sz w:val="20"/>
                <w:szCs w:val="20"/>
              </w:rPr>
            </w:pPr>
            <w:proofErr w:type="spellStart"/>
            <w:r w:rsidRPr="00E508EA">
              <w:rPr>
                <w:rFonts w:ascii="Verdana" w:eastAsia="Verdana" w:hAnsi="Verdana" w:cs="Verdana"/>
                <w:sz w:val="20"/>
                <w:szCs w:val="20"/>
              </w:rPr>
              <w:t>Nº</w:t>
            </w:r>
            <w:proofErr w:type="spellEnd"/>
            <w:r w:rsidRPr="00E508EA">
              <w:rPr>
                <w:rFonts w:ascii="Verdana" w:eastAsia="Verdana" w:hAnsi="Verdana" w:cs="Verdana"/>
                <w:sz w:val="20"/>
                <w:szCs w:val="20"/>
              </w:rPr>
              <w:t xml:space="preserve"> municipios con meta cumplida / total de municipios vinculados ×100</w:t>
            </w:r>
          </w:p>
        </w:tc>
        <w:tc>
          <w:tcPr>
            <w:tcW w:w="1417" w:type="dxa"/>
            <w:hideMark/>
          </w:tcPr>
          <w:p w14:paraId="7223E659"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Anual</w:t>
            </w:r>
          </w:p>
        </w:tc>
        <w:tc>
          <w:tcPr>
            <w:tcW w:w="1560" w:type="dxa"/>
            <w:hideMark/>
          </w:tcPr>
          <w:p w14:paraId="6648D3F9" w14:textId="77777777" w:rsidR="003D26A5" w:rsidRPr="00E508EA" w:rsidRDefault="003D26A5" w:rsidP="008D60CC">
            <w:pPr>
              <w:jc w:val="both"/>
              <w:rPr>
                <w:rFonts w:ascii="Verdana" w:eastAsia="Verdana" w:hAnsi="Verdana" w:cs="Verdana"/>
                <w:sz w:val="20"/>
                <w:szCs w:val="20"/>
              </w:rPr>
            </w:pPr>
            <w:r w:rsidRPr="00E508EA">
              <w:rPr>
                <w:rFonts w:ascii="Verdana" w:eastAsia="Verdana" w:hAnsi="Verdana" w:cs="Verdana"/>
                <w:sz w:val="20"/>
                <w:szCs w:val="20"/>
              </w:rPr>
              <w:t>Informes de seguimiento</w:t>
            </w:r>
          </w:p>
        </w:tc>
      </w:tr>
      <w:tr w:rsidR="00E508EA" w:rsidRPr="00E508EA" w14:paraId="5EE3D051" w14:textId="77777777" w:rsidTr="00EE2417">
        <w:tc>
          <w:tcPr>
            <w:tcW w:w="1331" w:type="dxa"/>
          </w:tcPr>
          <w:p w14:paraId="33053DA5" w14:textId="250D8E13"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Cobertura territorial</w:t>
            </w:r>
          </w:p>
        </w:tc>
        <w:tc>
          <w:tcPr>
            <w:tcW w:w="2264" w:type="dxa"/>
          </w:tcPr>
          <w:p w14:paraId="6B1AAAF2" w14:textId="14104659"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Número de municipios con implementación activa del Programa</w:t>
            </w:r>
          </w:p>
        </w:tc>
        <w:tc>
          <w:tcPr>
            <w:tcW w:w="2354" w:type="dxa"/>
          </w:tcPr>
          <w:p w14:paraId="791CF51B" w14:textId="4F6776D5" w:rsidR="003D26A5" w:rsidRPr="00E508EA" w:rsidRDefault="003D26A5" w:rsidP="003D26A5">
            <w:pPr>
              <w:jc w:val="both"/>
              <w:rPr>
                <w:rFonts w:ascii="Verdana" w:eastAsia="Verdana" w:hAnsi="Verdana" w:cs="Verdana"/>
                <w:sz w:val="20"/>
                <w:szCs w:val="20"/>
              </w:rPr>
            </w:pPr>
            <w:proofErr w:type="spellStart"/>
            <w:r w:rsidRPr="00E508EA">
              <w:rPr>
                <w:rFonts w:ascii="Verdana" w:eastAsia="Verdana" w:hAnsi="Verdana" w:cs="Verdana"/>
                <w:sz w:val="20"/>
                <w:szCs w:val="20"/>
              </w:rPr>
              <w:t>Nº</w:t>
            </w:r>
            <w:proofErr w:type="spellEnd"/>
            <w:r w:rsidRPr="00E508EA">
              <w:rPr>
                <w:rFonts w:ascii="Verdana" w:eastAsia="Verdana" w:hAnsi="Verdana" w:cs="Verdana"/>
                <w:sz w:val="20"/>
                <w:szCs w:val="20"/>
              </w:rPr>
              <w:t xml:space="preserve"> municipios con plan / total municipios ×100</w:t>
            </w:r>
          </w:p>
        </w:tc>
        <w:tc>
          <w:tcPr>
            <w:tcW w:w="1417" w:type="dxa"/>
          </w:tcPr>
          <w:p w14:paraId="66F3FBED" w14:textId="4F46B38D"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Anual</w:t>
            </w:r>
          </w:p>
        </w:tc>
        <w:tc>
          <w:tcPr>
            <w:tcW w:w="1560" w:type="dxa"/>
          </w:tcPr>
          <w:p w14:paraId="39149B53" w14:textId="666310D2"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SINAPYBA</w:t>
            </w:r>
          </w:p>
        </w:tc>
      </w:tr>
      <w:tr w:rsidR="00E508EA" w:rsidRPr="00E508EA" w14:paraId="47B32660" w14:textId="77777777" w:rsidTr="00EE2417">
        <w:tc>
          <w:tcPr>
            <w:tcW w:w="1331" w:type="dxa"/>
            <w:vAlign w:val="center"/>
          </w:tcPr>
          <w:p w14:paraId="43F4FBE3" w14:textId="2F8ABAC6"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Eficiencia operativa</w:t>
            </w:r>
          </w:p>
        </w:tc>
        <w:tc>
          <w:tcPr>
            <w:tcW w:w="2264" w:type="dxa"/>
            <w:vAlign w:val="center"/>
          </w:tcPr>
          <w:p w14:paraId="28701519" w14:textId="782C0B67"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Promedio de animales intervenidos por jornada o punto de atención</w:t>
            </w:r>
          </w:p>
        </w:tc>
        <w:tc>
          <w:tcPr>
            <w:tcW w:w="2354" w:type="dxa"/>
            <w:vAlign w:val="center"/>
          </w:tcPr>
          <w:p w14:paraId="6EE62D8E" w14:textId="4CBE6794"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Permite valorar la eficiencia logística y técnica de las intervenciones.</w:t>
            </w:r>
          </w:p>
        </w:tc>
        <w:tc>
          <w:tcPr>
            <w:tcW w:w="1417" w:type="dxa"/>
            <w:vAlign w:val="center"/>
          </w:tcPr>
          <w:p w14:paraId="0F6E99C0" w14:textId="386B8ECC"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Semestral</w:t>
            </w:r>
          </w:p>
        </w:tc>
        <w:tc>
          <w:tcPr>
            <w:tcW w:w="1560" w:type="dxa"/>
            <w:vAlign w:val="center"/>
          </w:tcPr>
          <w:p w14:paraId="210D034A" w14:textId="264E38FF"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Entidades territoriales y operadores</w:t>
            </w:r>
          </w:p>
        </w:tc>
      </w:tr>
      <w:tr w:rsidR="00E508EA" w:rsidRPr="00E508EA" w14:paraId="0E398753" w14:textId="77777777" w:rsidTr="00EE2417">
        <w:tc>
          <w:tcPr>
            <w:tcW w:w="1331" w:type="dxa"/>
            <w:vAlign w:val="center"/>
          </w:tcPr>
          <w:p w14:paraId="70D72BD9" w14:textId="759F9389"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Enfoque diferencial</w:t>
            </w:r>
          </w:p>
        </w:tc>
        <w:tc>
          <w:tcPr>
            <w:tcW w:w="2264" w:type="dxa"/>
            <w:vAlign w:val="center"/>
          </w:tcPr>
          <w:p w14:paraId="09BA29A8" w14:textId="05EBD307"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Porcentaje de jornadas realizadas en zonas rurales o de difícil acceso</w:t>
            </w:r>
          </w:p>
        </w:tc>
        <w:tc>
          <w:tcPr>
            <w:tcW w:w="2354" w:type="dxa"/>
            <w:vAlign w:val="center"/>
          </w:tcPr>
          <w:p w14:paraId="45DCD53E" w14:textId="430B685E"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Evalúa el cumplimiento del principio de equidad territorial.</w:t>
            </w:r>
          </w:p>
        </w:tc>
        <w:tc>
          <w:tcPr>
            <w:tcW w:w="1417" w:type="dxa"/>
            <w:vAlign w:val="center"/>
          </w:tcPr>
          <w:p w14:paraId="43ED82BD" w14:textId="11520373"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Anual</w:t>
            </w:r>
          </w:p>
        </w:tc>
        <w:tc>
          <w:tcPr>
            <w:tcW w:w="1560" w:type="dxa"/>
            <w:vAlign w:val="center"/>
          </w:tcPr>
          <w:p w14:paraId="09BD76FD" w14:textId="7AE9463A"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 xml:space="preserve">Entidades territoriales </w:t>
            </w:r>
          </w:p>
        </w:tc>
      </w:tr>
      <w:tr w:rsidR="00DC4116" w:rsidRPr="00E508EA" w14:paraId="7D3157FC" w14:textId="77777777" w:rsidTr="00EE2417">
        <w:tc>
          <w:tcPr>
            <w:tcW w:w="1331" w:type="dxa"/>
            <w:vAlign w:val="center"/>
          </w:tcPr>
          <w:p w14:paraId="458FFBD3" w14:textId="6E5ECA58"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Bienestar y seguridad</w:t>
            </w:r>
          </w:p>
        </w:tc>
        <w:tc>
          <w:tcPr>
            <w:tcW w:w="2264" w:type="dxa"/>
            <w:vAlign w:val="center"/>
          </w:tcPr>
          <w:p w14:paraId="3FBCB009" w14:textId="4585916C"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Porcentaje de procedimientos con registro completo de anestesia y recuperación</w:t>
            </w:r>
          </w:p>
        </w:tc>
        <w:tc>
          <w:tcPr>
            <w:tcW w:w="2354" w:type="dxa"/>
            <w:vAlign w:val="center"/>
          </w:tcPr>
          <w:p w14:paraId="44BA0FB4" w14:textId="3028B507"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Refleja el cumplimiento de los estándares mínimos de bienestar animal.</w:t>
            </w:r>
          </w:p>
        </w:tc>
        <w:tc>
          <w:tcPr>
            <w:tcW w:w="1417" w:type="dxa"/>
            <w:vAlign w:val="center"/>
          </w:tcPr>
          <w:p w14:paraId="30F93C57" w14:textId="125B165E"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Semestral</w:t>
            </w:r>
          </w:p>
        </w:tc>
        <w:tc>
          <w:tcPr>
            <w:tcW w:w="1560" w:type="dxa"/>
            <w:vAlign w:val="center"/>
          </w:tcPr>
          <w:p w14:paraId="648CA82D" w14:textId="4AEA1715" w:rsidR="003D26A5" w:rsidRPr="00E508EA" w:rsidRDefault="003D26A5" w:rsidP="003D26A5">
            <w:pPr>
              <w:jc w:val="both"/>
              <w:rPr>
                <w:rFonts w:ascii="Verdana" w:eastAsia="Verdana" w:hAnsi="Verdana" w:cs="Verdana"/>
                <w:sz w:val="20"/>
                <w:szCs w:val="20"/>
              </w:rPr>
            </w:pPr>
            <w:r w:rsidRPr="00E508EA">
              <w:rPr>
                <w:rFonts w:ascii="Verdana" w:eastAsia="Verdana" w:hAnsi="Verdana" w:cs="Verdana"/>
                <w:sz w:val="20"/>
                <w:szCs w:val="20"/>
              </w:rPr>
              <w:t xml:space="preserve">Historias clínicas quirúrgicas, e informes </w:t>
            </w:r>
          </w:p>
        </w:tc>
      </w:tr>
    </w:tbl>
    <w:p w14:paraId="100EF580" w14:textId="77777777" w:rsidR="008D60CC" w:rsidRDefault="008D60CC" w:rsidP="008D60CC">
      <w:pPr>
        <w:jc w:val="both"/>
        <w:rPr>
          <w:rFonts w:ascii="Verdana" w:eastAsia="Verdana" w:hAnsi="Verdana" w:cs="Verdana"/>
          <w:b/>
          <w:bCs/>
          <w:sz w:val="23"/>
          <w:szCs w:val="23"/>
        </w:rPr>
      </w:pPr>
    </w:p>
    <w:p w14:paraId="06CFBEF0" w14:textId="12F813B3" w:rsidR="00453020" w:rsidRPr="00E508EA" w:rsidRDefault="00453020" w:rsidP="00453020">
      <w:pPr>
        <w:pStyle w:val="p1"/>
        <w:jc w:val="both"/>
        <w:rPr>
          <w:rFonts w:ascii="Verdana" w:eastAsia="Verdana" w:hAnsi="Verdana" w:cs="Verdana"/>
          <w:sz w:val="23"/>
          <w:szCs w:val="23"/>
        </w:rPr>
      </w:pPr>
      <w:r w:rsidRPr="00E508EA">
        <w:rPr>
          <w:rFonts w:ascii="Verdana" w:eastAsia="Verdana" w:hAnsi="Verdana" w:cs="Verdana"/>
          <w:b/>
          <w:bCs/>
          <w:sz w:val="23"/>
          <w:szCs w:val="23"/>
        </w:rPr>
        <w:t>Artículo 2</w:t>
      </w:r>
      <w:r w:rsidR="00F607EA">
        <w:rPr>
          <w:rFonts w:ascii="Verdana" w:eastAsia="Verdana" w:hAnsi="Verdana" w:cs="Verdana"/>
          <w:b/>
          <w:bCs/>
          <w:sz w:val="23"/>
          <w:szCs w:val="23"/>
        </w:rPr>
        <w:t>7</w:t>
      </w:r>
      <w:r w:rsidRPr="00E508EA">
        <w:rPr>
          <w:rFonts w:ascii="Verdana" w:eastAsia="Verdana" w:hAnsi="Verdana" w:cs="Verdana"/>
          <w:b/>
          <w:bCs/>
          <w:sz w:val="23"/>
          <w:szCs w:val="23"/>
        </w:rPr>
        <w:t xml:space="preserve">. Orientaciones sobre los costos del programa </w:t>
      </w:r>
      <w:r w:rsidRPr="00E508EA">
        <w:rPr>
          <w:rFonts w:ascii="Verdana" w:eastAsia="Verdana" w:hAnsi="Verdana" w:cs="Verdana"/>
          <w:sz w:val="23"/>
          <w:szCs w:val="23"/>
        </w:rPr>
        <w:t>El costo de las esterilizaciones deberá reflejar criterios de razonabilidad, transparencia y eficiencia, garantizando la calidad del servicio y evitando sobrecostos injustificados en la contratación públic</w:t>
      </w:r>
      <w:r w:rsidR="0000593E">
        <w:rPr>
          <w:rFonts w:ascii="Verdana" w:eastAsia="Verdana" w:hAnsi="Verdana" w:cs="Verdana"/>
          <w:sz w:val="23"/>
          <w:szCs w:val="23"/>
        </w:rPr>
        <w:t>a</w:t>
      </w:r>
      <w:r w:rsidRPr="00E508EA">
        <w:rPr>
          <w:rFonts w:ascii="Verdana" w:eastAsia="Verdana" w:hAnsi="Verdana" w:cs="Verdana"/>
          <w:sz w:val="23"/>
          <w:szCs w:val="23"/>
        </w:rPr>
        <w:t>.</w:t>
      </w:r>
    </w:p>
    <w:p w14:paraId="77FB2D78" w14:textId="1220BB08" w:rsidR="00DC4116" w:rsidRPr="00E508EA" w:rsidRDefault="00DC4116" w:rsidP="00453020">
      <w:pPr>
        <w:pStyle w:val="p1"/>
        <w:jc w:val="both"/>
        <w:rPr>
          <w:rFonts w:ascii="Verdana" w:eastAsia="Verdana" w:hAnsi="Verdana" w:cs="Verdana"/>
          <w:sz w:val="23"/>
          <w:szCs w:val="23"/>
        </w:rPr>
      </w:pPr>
      <w:r w:rsidRPr="00E508EA">
        <w:rPr>
          <w:rFonts w:ascii="Verdana" w:eastAsia="Verdana" w:hAnsi="Verdana" w:cs="Verdana"/>
          <w:sz w:val="23"/>
          <w:szCs w:val="23"/>
        </w:rPr>
        <w:t xml:space="preserve">El valor estimado por cirugía, incluyendo los componentes médicos, logísticos y administrativos necesarios para garantizar los estándares de bienestar </w:t>
      </w:r>
      <w:r w:rsidRPr="00E508EA">
        <w:rPr>
          <w:rFonts w:ascii="Verdana" w:eastAsia="Verdana" w:hAnsi="Verdana" w:cs="Verdana"/>
          <w:sz w:val="23"/>
          <w:szCs w:val="23"/>
        </w:rPr>
        <w:lastRenderedPageBreak/>
        <w:t xml:space="preserve">animal, bioseguridad y calidad del servicio, corresponderá a un rango comprendido entre </w:t>
      </w:r>
      <w:r w:rsidR="00CC2B8C" w:rsidRPr="00E508EA">
        <w:rPr>
          <w:rFonts w:ascii="Verdana" w:eastAsia="Verdana" w:hAnsi="Verdana" w:cs="Verdana"/>
          <w:sz w:val="23"/>
          <w:szCs w:val="23"/>
        </w:rPr>
        <w:t>2,5</w:t>
      </w:r>
      <w:r w:rsidRPr="00E508EA">
        <w:rPr>
          <w:rFonts w:ascii="Verdana" w:eastAsia="Verdana" w:hAnsi="Verdana" w:cs="Verdana"/>
          <w:sz w:val="23"/>
          <w:szCs w:val="23"/>
        </w:rPr>
        <w:t xml:space="preserve"> y 4,0 Salarios Diarios Mínimos Legales Vigentes (SDMLV) por animal intervenido.</w:t>
      </w:r>
      <w:r w:rsidR="00E24F14" w:rsidRPr="00E508EA">
        <w:rPr>
          <w:rFonts w:ascii="Verdana" w:eastAsia="Verdana" w:hAnsi="Verdana" w:cs="Verdana"/>
          <w:sz w:val="23"/>
          <w:szCs w:val="23"/>
        </w:rPr>
        <w:t xml:space="preserve"> </w:t>
      </w:r>
    </w:p>
    <w:p w14:paraId="12130728" w14:textId="2C39A687" w:rsidR="00DC4116" w:rsidRPr="00E508EA" w:rsidRDefault="00DC4116" w:rsidP="00CC2B8C">
      <w:pPr>
        <w:pStyle w:val="p1"/>
        <w:jc w:val="both"/>
        <w:rPr>
          <w:rFonts w:ascii="Verdana" w:eastAsia="Verdana" w:hAnsi="Verdana" w:cs="Verdana"/>
          <w:sz w:val="23"/>
          <w:szCs w:val="23"/>
        </w:rPr>
      </w:pPr>
      <w:r w:rsidRPr="00E508EA">
        <w:rPr>
          <w:rFonts w:ascii="Verdana" w:eastAsia="Verdana" w:hAnsi="Verdana" w:cs="Verdana"/>
          <w:b/>
          <w:bCs/>
          <w:sz w:val="23"/>
          <w:szCs w:val="23"/>
        </w:rPr>
        <w:t>Parágrafo 1.</w:t>
      </w:r>
      <w:r w:rsidRPr="00E508EA">
        <w:rPr>
          <w:rFonts w:ascii="Verdana" w:eastAsia="Verdana" w:hAnsi="Verdana" w:cs="Verdana"/>
          <w:sz w:val="23"/>
          <w:szCs w:val="23"/>
        </w:rPr>
        <w:t xml:space="preserve"> En zonas rurales dispersas, de frontera o de difícil acceso, los valores podrán ajustarse conforme a las condiciones geográficas, logísticas o socioeconómicas de cada zona, siempre que se mantenga la coherencia técnica con los lineamientos del Programa y se evite la generación de barreras de acceso.</w:t>
      </w:r>
      <w:r w:rsidR="00CC2B8C" w:rsidRPr="00E508EA">
        <w:rPr>
          <w:rFonts w:ascii="Verdana" w:eastAsia="Verdana" w:hAnsi="Verdana" w:cs="Verdana"/>
          <w:sz w:val="23"/>
          <w:szCs w:val="23"/>
        </w:rPr>
        <w:t xml:space="preserve"> D</w:t>
      </w:r>
      <w:r w:rsidRPr="00E508EA">
        <w:rPr>
          <w:rFonts w:ascii="Verdana" w:eastAsia="Verdana" w:hAnsi="Verdana" w:cs="Verdana"/>
          <w:sz w:val="23"/>
          <w:szCs w:val="23"/>
        </w:rPr>
        <w:t xml:space="preserve">entro de un margen adicional </w:t>
      </w:r>
      <w:r w:rsidR="00CC2B8C" w:rsidRPr="00E508EA">
        <w:rPr>
          <w:rFonts w:ascii="Verdana" w:eastAsia="Verdana" w:hAnsi="Verdana" w:cs="Verdana"/>
          <w:sz w:val="23"/>
          <w:szCs w:val="23"/>
        </w:rPr>
        <w:t xml:space="preserve">promedio de </w:t>
      </w:r>
      <w:r w:rsidRPr="00E508EA">
        <w:rPr>
          <w:rFonts w:ascii="Verdana" w:eastAsia="Verdana" w:hAnsi="Verdana" w:cs="Verdana"/>
          <w:sz w:val="23"/>
          <w:szCs w:val="23"/>
        </w:rPr>
        <w:t>0,5 SDMLV por procedimiento</w:t>
      </w:r>
      <w:r w:rsidR="00CC2B8C" w:rsidRPr="00E508EA">
        <w:rPr>
          <w:rFonts w:ascii="Verdana" w:eastAsia="Verdana" w:hAnsi="Verdana" w:cs="Verdana"/>
          <w:sz w:val="23"/>
          <w:szCs w:val="23"/>
        </w:rPr>
        <w:t>.</w:t>
      </w:r>
    </w:p>
    <w:p w14:paraId="7F0655E1" w14:textId="113541D0" w:rsidR="00DC4116" w:rsidRPr="0000593E" w:rsidRDefault="00DC4116" w:rsidP="00DC4116">
      <w:pPr>
        <w:pStyle w:val="p1"/>
        <w:jc w:val="both"/>
        <w:rPr>
          <w:rFonts w:ascii="Verdana" w:eastAsia="Verdana" w:hAnsi="Verdana" w:cs="Verdana"/>
          <w:strike/>
          <w:sz w:val="23"/>
          <w:szCs w:val="23"/>
        </w:rPr>
      </w:pPr>
      <w:r w:rsidRPr="00E508EA">
        <w:rPr>
          <w:rFonts w:ascii="Verdana" w:eastAsia="Verdana" w:hAnsi="Verdana" w:cs="Verdana"/>
          <w:b/>
          <w:bCs/>
          <w:sz w:val="23"/>
          <w:szCs w:val="23"/>
        </w:rPr>
        <w:t>Parágrafo 2.</w:t>
      </w:r>
      <w:r w:rsidRPr="00E508EA">
        <w:rPr>
          <w:rFonts w:ascii="Verdana" w:eastAsia="Verdana" w:hAnsi="Verdana" w:cs="Verdana"/>
          <w:sz w:val="23"/>
          <w:szCs w:val="23"/>
        </w:rPr>
        <w:t xml:space="preserve"> El rango establecido en el presente artículo tiene carácter orientador y no tarifario. Su propósito es facilitar la planeación presupuestal y la cofinanciación del Programa Nacional de Esterilización</w:t>
      </w:r>
      <w:r w:rsidR="0000593E">
        <w:rPr>
          <w:rFonts w:ascii="Verdana" w:eastAsia="Verdana" w:hAnsi="Verdana" w:cs="Verdana"/>
          <w:sz w:val="23"/>
          <w:szCs w:val="23"/>
        </w:rPr>
        <w:t>.</w:t>
      </w:r>
    </w:p>
    <w:p w14:paraId="00000147" w14:textId="77777777" w:rsidR="008C46C9" w:rsidRDefault="008C46C9">
      <w:pPr>
        <w:rPr>
          <w:rFonts w:ascii="Verdana" w:eastAsia="Verdana" w:hAnsi="Verdana" w:cs="Verdana"/>
          <w:b/>
          <w:sz w:val="23"/>
          <w:szCs w:val="23"/>
        </w:rPr>
      </w:pPr>
    </w:p>
    <w:p w14:paraId="00000148" w14:textId="41A8D6A3" w:rsidR="008C46C9" w:rsidRDefault="00E42BF4">
      <w:pPr>
        <w:jc w:val="center"/>
        <w:rPr>
          <w:rFonts w:ascii="Verdana" w:eastAsia="Verdana" w:hAnsi="Verdana" w:cs="Verdana"/>
          <w:b/>
          <w:sz w:val="23"/>
          <w:szCs w:val="23"/>
        </w:rPr>
      </w:pPr>
      <w:r>
        <w:rPr>
          <w:rFonts w:ascii="Verdana" w:eastAsia="Verdana" w:hAnsi="Verdana" w:cs="Verdana"/>
          <w:b/>
          <w:sz w:val="23"/>
          <w:szCs w:val="23"/>
        </w:rPr>
        <w:t>CAPÍTULO VIII</w:t>
      </w:r>
    </w:p>
    <w:p w14:paraId="00000149"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DISPOSICIONES FINALES Y TRANSITORIAS</w:t>
      </w:r>
    </w:p>
    <w:p w14:paraId="0000014A" w14:textId="77777777" w:rsidR="008C46C9" w:rsidRDefault="008C46C9">
      <w:pPr>
        <w:jc w:val="center"/>
        <w:rPr>
          <w:rFonts w:ascii="Verdana" w:eastAsia="Verdana" w:hAnsi="Verdana" w:cs="Verdana"/>
          <w:b/>
          <w:sz w:val="23"/>
          <w:szCs w:val="23"/>
        </w:rPr>
      </w:pPr>
    </w:p>
    <w:p w14:paraId="0000014B" w14:textId="15D7AA09" w:rsidR="008C46C9" w:rsidRDefault="00E42BF4">
      <w:p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b/>
          <w:color w:val="000000"/>
          <w:sz w:val="23"/>
          <w:szCs w:val="23"/>
        </w:rPr>
        <w:t xml:space="preserve">Artículo </w:t>
      </w:r>
      <w:r w:rsidR="00F607EA">
        <w:rPr>
          <w:rFonts w:ascii="Verdana" w:eastAsia="Verdana" w:hAnsi="Verdana" w:cs="Verdana"/>
          <w:b/>
          <w:sz w:val="23"/>
          <w:szCs w:val="23"/>
        </w:rPr>
        <w:t>28</w:t>
      </w:r>
      <w:r>
        <w:rPr>
          <w:rFonts w:ascii="Verdana" w:eastAsia="Verdana" w:hAnsi="Verdana" w:cs="Verdana"/>
          <w:b/>
          <w:color w:val="000000"/>
          <w:sz w:val="23"/>
          <w:szCs w:val="23"/>
        </w:rPr>
        <w:t xml:space="preserve">. Verificación y admisibilidad. </w:t>
      </w:r>
      <w:r>
        <w:rPr>
          <w:rFonts w:ascii="Verdana" w:eastAsia="Verdana" w:hAnsi="Verdana" w:cs="Verdana"/>
          <w:color w:val="000000"/>
          <w:sz w:val="23"/>
          <w:szCs w:val="23"/>
        </w:rPr>
        <w:t>Las entidades territoriales, a través de los equipos operativos designados para la ejecución del Programa Nacional de Esterilización Quirúrgica de Gatos y Perros, serán responsables de v</w:t>
      </w:r>
      <w:r w:rsidR="00F94B91">
        <w:rPr>
          <w:rFonts w:ascii="Verdana" w:eastAsia="Verdana" w:hAnsi="Verdana" w:cs="Verdana"/>
          <w:color w:val="000000"/>
          <w:sz w:val="23"/>
          <w:szCs w:val="23"/>
        </w:rPr>
        <w:t>erificar</w:t>
      </w:r>
      <w:r>
        <w:rPr>
          <w:rFonts w:ascii="Verdana" w:eastAsia="Verdana" w:hAnsi="Verdana" w:cs="Verdana"/>
          <w:color w:val="000000"/>
          <w:sz w:val="23"/>
          <w:szCs w:val="23"/>
        </w:rPr>
        <w:t xml:space="preserve"> el cumplimiento de los requisitos establecidos en la presente resolución, antes de la programación y realización del procedimiento quirúrgico.</w:t>
      </w:r>
    </w:p>
    <w:p w14:paraId="0000014E" w14:textId="77777777" w:rsidR="008C46C9" w:rsidRDefault="008C46C9">
      <w:pPr>
        <w:pBdr>
          <w:top w:val="nil"/>
          <w:left w:val="nil"/>
          <w:bottom w:val="nil"/>
          <w:right w:val="nil"/>
          <w:between w:val="nil"/>
        </w:pBdr>
        <w:jc w:val="both"/>
        <w:rPr>
          <w:rFonts w:ascii="Verdana" w:eastAsia="Verdana" w:hAnsi="Verdana" w:cs="Verdana"/>
          <w:sz w:val="23"/>
          <w:szCs w:val="23"/>
        </w:rPr>
      </w:pPr>
    </w:p>
    <w:p w14:paraId="0000014F" w14:textId="510A4366" w:rsidR="008C46C9" w:rsidRDefault="00E42BF4">
      <w:pPr>
        <w:pBdr>
          <w:top w:val="nil"/>
          <w:left w:val="nil"/>
          <w:bottom w:val="nil"/>
          <w:right w:val="nil"/>
          <w:between w:val="nil"/>
        </w:pBdr>
        <w:jc w:val="both"/>
        <w:rPr>
          <w:rFonts w:ascii="Verdana" w:eastAsia="Verdana" w:hAnsi="Verdana" w:cs="Verdana"/>
          <w:color w:val="000000"/>
          <w:sz w:val="23"/>
          <w:szCs w:val="23"/>
        </w:rPr>
      </w:pPr>
      <w:r w:rsidRPr="00E508EA">
        <w:rPr>
          <w:rFonts w:ascii="Verdana" w:eastAsia="Verdana" w:hAnsi="Verdana" w:cs="Verdana"/>
          <w:b/>
          <w:color w:val="000000"/>
          <w:sz w:val="23"/>
          <w:szCs w:val="23"/>
        </w:rPr>
        <w:t>Parágrafo</w:t>
      </w:r>
      <w:r>
        <w:rPr>
          <w:rFonts w:ascii="Verdana" w:eastAsia="Verdana" w:hAnsi="Verdana" w:cs="Verdana"/>
          <w:color w:val="000000"/>
          <w:sz w:val="23"/>
          <w:szCs w:val="23"/>
        </w:rPr>
        <w:t>. Las entidades territoriales deberán garantizar que la verificación y</w:t>
      </w:r>
      <w:r w:rsidR="00F94B91">
        <w:rPr>
          <w:rFonts w:ascii="Verdana" w:eastAsia="Verdana" w:hAnsi="Verdana" w:cs="Verdana"/>
          <w:color w:val="000000"/>
          <w:sz w:val="23"/>
          <w:szCs w:val="23"/>
        </w:rPr>
        <w:t xml:space="preserve"> el </w:t>
      </w:r>
      <w:r>
        <w:rPr>
          <w:rFonts w:ascii="Verdana" w:eastAsia="Verdana" w:hAnsi="Verdana" w:cs="Verdana"/>
          <w:color w:val="000000"/>
          <w:sz w:val="23"/>
          <w:szCs w:val="23"/>
        </w:rPr>
        <w:t>registro de la información se realicen bajo criterios de transparencia, trazabilidad y respeto por los principios de bienestar animal y acceso equitativo del programa.</w:t>
      </w:r>
    </w:p>
    <w:p w14:paraId="1F405CA1" w14:textId="032E53C0" w:rsidR="00925BEA" w:rsidRDefault="00925BEA">
      <w:pPr>
        <w:pBdr>
          <w:top w:val="nil"/>
          <w:left w:val="nil"/>
          <w:bottom w:val="nil"/>
          <w:right w:val="nil"/>
          <w:between w:val="nil"/>
        </w:pBdr>
        <w:jc w:val="both"/>
        <w:rPr>
          <w:rFonts w:ascii="Verdana" w:eastAsia="Verdana" w:hAnsi="Verdana" w:cs="Verdana"/>
          <w:color w:val="000000"/>
          <w:sz w:val="23"/>
          <w:szCs w:val="23"/>
        </w:rPr>
      </w:pPr>
    </w:p>
    <w:p w14:paraId="234F9643" w14:textId="6C139141" w:rsidR="00925BEA" w:rsidRDefault="00925BEA">
      <w:pPr>
        <w:pBdr>
          <w:top w:val="nil"/>
          <w:left w:val="nil"/>
          <w:bottom w:val="nil"/>
          <w:right w:val="nil"/>
          <w:between w:val="nil"/>
        </w:pBdr>
        <w:jc w:val="both"/>
        <w:rPr>
          <w:rFonts w:ascii="Verdana" w:eastAsia="Verdana" w:hAnsi="Verdana" w:cs="Verdana"/>
          <w:color w:val="000000"/>
          <w:sz w:val="23"/>
          <w:szCs w:val="23"/>
        </w:rPr>
      </w:pPr>
      <w:r>
        <w:rPr>
          <w:rFonts w:ascii="Verdana" w:eastAsia="Verdana" w:hAnsi="Verdana" w:cs="Verdana"/>
          <w:b/>
          <w:color w:val="000000"/>
          <w:sz w:val="23"/>
          <w:szCs w:val="23"/>
        </w:rPr>
        <w:t xml:space="preserve">Artículo </w:t>
      </w:r>
      <w:r w:rsidR="00E508EA">
        <w:rPr>
          <w:rFonts w:ascii="Verdana" w:eastAsia="Verdana" w:hAnsi="Verdana" w:cs="Verdana"/>
          <w:b/>
          <w:color w:val="000000"/>
          <w:sz w:val="23"/>
          <w:szCs w:val="23"/>
        </w:rPr>
        <w:t>2</w:t>
      </w:r>
      <w:r w:rsidR="00F607EA">
        <w:rPr>
          <w:rFonts w:ascii="Verdana" w:eastAsia="Verdana" w:hAnsi="Verdana" w:cs="Verdana"/>
          <w:b/>
          <w:color w:val="000000"/>
          <w:sz w:val="23"/>
          <w:szCs w:val="23"/>
        </w:rPr>
        <w:t>9</w:t>
      </w:r>
      <w:r>
        <w:t xml:space="preserve">. </w:t>
      </w:r>
      <w:r w:rsidR="008C000F" w:rsidRPr="00E508EA">
        <w:rPr>
          <w:rFonts w:ascii="Verdana" w:eastAsia="Verdana" w:hAnsi="Verdana" w:cs="Verdana"/>
          <w:color w:val="000000"/>
          <w:sz w:val="23"/>
          <w:szCs w:val="23"/>
        </w:rPr>
        <w:t xml:space="preserve">El </w:t>
      </w:r>
      <w:r w:rsidR="00815010">
        <w:rPr>
          <w:rFonts w:ascii="Verdana" w:eastAsia="Verdana" w:hAnsi="Verdana" w:cs="Verdana"/>
          <w:color w:val="000000"/>
          <w:sz w:val="23"/>
          <w:szCs w:val="23"/>
        </w:rPr>
        <w:t>A</w:t>
      </w:r>
      <w:r w:rsidR="008C000F" w:rsidRPr="00E508EA">
        <w:rPr>
          <w:rFonts w:ascii="Verdana" w:eastAsia="Verdana" w:hAnsi="Verdana" w:cs="Verdana"/>
          <w:color w:val="000000"/>
          <w:sz w:val="23"/>
          <w:szCs w:val="23"/>
        </w:rPr>
        <w:t xml:space="preserve">nexo </w:t>
      </w:r>
      <w:r w:rsidR="00F1079E">
        <w:rPr>
          <w:rFonts w:ascii="Verdana" w:eastAsia="Verdana" w:hAnsi="Verdana" w:cs="Verdana"/>
          <w:color w:val="000000"/>
          <w:sz w:val="23"/>
          <w:szCs w:val="23"/>
        </w:rPr>
        <w:t>T</w:t>
      </w:r>
      <w:r w:rsidR="008C000F" w:rsidRPr="00E508EA">
        <w:rPr>
          <w:rFonts w:ascii="Verdana" w:eastAsia="Verdana" w:hAnsi="Verdana" w:cs="Verdana"/>
          <w:color w:val="000000"/>
          <w:sz w:val="23"/>
          <w:szCs w:val="23"/>
        </w:rPr>
        <w:t>écnico</w:t>
      </w:r>
      <w:r w:rsidR="003E0659">
        <w:rPr>
          <w:rFonts w:ascii="Verdana" w:eastAsia="Verdana" w:hAnsi="Verdana" w:cs="Verdana"/>
          <w:color w:val="000000"/>
          <w:sz w:val="23"/>
          <w:szCs w:val="23"/>
        </w:rPr>
        <w:t xml:space="preserve"> </w:t>
      </w:r>
      <w:r w:rsidR="00815010">
        <w:rPr>
          <w:rFonts w:ascii="Verdana" w:eastAsia="Verdana" w:hAnsi="Verdana" w:cs="Verdana"/>
          <w:color w:val="000000"/>
          <w:sz w:val="23"/>
          <w:szCs w:val="23"/>
        </w:rPr>
        <w:t>“</w:t>
      </w:r>
      <w:r w:rsidR="00D04EF5" w:rsidRPr="00D04EF5">
        <w:rPr>
          <w:rFonts w:ascii="Verdana" w:eastAsia="Verdana" w:hAnsi="Verdana" w:cs="Verdana"/>
          <w:color w:val="000000"/>
          <w:sz w:val="23"/>
          <w:szCs w:val="23"/>
        </w:rPr>
        <w:t>Manual de Inspección, Vigilancia y Control, y concepto sanitario unidades móviles quirúrgicas, puntos fijos temporales y carpas móviles</w:t>
      </w:r>
      <w:r w:rsidR="00815010">
        <w:rPr>
          <w:rFonts w:ascii="Verdana" w:eastAsia="Verdana" w:hAnsi="Verdana" w:cs="Verdana"/>
          <w:color w:val="000000"/>
          <w:sz w:val="23"/>
          <w:szCs w:val="23"/>
        </w:rPr>
        <w:t>”</w:t>
      </w:r>
      <w:r w:rsidR="008C000F" w:rsidRPr="00E508EA">
        <w:rPr>
          <w:rFonts w:ascii="Verdana" w:eastAsia="Verdana" w:hAnsi="Verdana" w:cs="Verdana"/>
          <w:color w:val="000000"/>
          <w:sz w:val="23"/>
          <w:szCs w:val="23"/>
        </w:rPr>
        <w:t>,</w:t>
      </w:r>
      <w:r w:rsidR="00F1079E">
        <w:rPr>
          <w:rFonts w:ascii="Verdana" w:eastAsia="Verdana" w:hAnsi="Verdana" w:cs="Verdana"/>
          <w:color w:val="000000"/>
          <w:sz w:val="23"/>
          <w:szCs w:val="23"/>
        </w:rPr>
        <w:t xml:space="preserve"> </w:t>
      </w:r>
      <w:r w:rsidR="008C000F" w:rsidRPr="00E508EA">
        <w:rPr>
          <w:rFonts w:ascii="Verdana" w:eastAsia="Verdana" w:hAnsi="Verdana" w:cs="Verdana"/>
          <w:color w:val="000000"/>
          <w:sz w:val="23"/>
          <w:szCs w:val="23"/>
        </w:rPr>
        <w:t>hace</w:t>
      </w:r>
      <w:r w:rsidR="002477DD">
        <w:rPr>
          <w:rFonts w:ascii="Verdana" w:eastAsia="Verdana" w:hAnsi="Verdana" w:cs="Verdana"/>
          <w:color w:val="000000"/>
          <w:sz w:val="23"/>
          <w:szCs w:val="23"/>
        </w:rPr>
        <w:t>n</w:t>
      </w:r>
      <w:r w:rsidR="008C000F" w:rsidRPr="00E508EA">
        <w:rPr>
          <w:rFonts w:ascii="Verdana" w:eastAsia="Verdana" w:hAnsi="Verdana" w:cs="Verdana"/>
          <w:color w:val="000000"/>
          <w:sz w:val="23"/>
          <w:szCs w:val="23"/>
        </w:rPr>
        <w:t xml:space="preserve"> parte integral del presente acto administrativo</w:t>
      </w:r>
      <w:r w:rsidR="00996169">
        <w:rPr>
          <w:rFonts w:ascii="Verdana" w:eastAsia="Verdana" w:hAnsi="Verdana" w:cs="Verdana"/>
          <w:color w:val="000000"/>
          <w:sz w:val="23"/>
          <w:szCs w:val="23"/>
        </w:rPr>
        <w:t>, los cual</w:t>
      </w:r>
      <w:r w:rsidR="005E1C92">
        <w:rPr>
          <w:rFonts w:ascii="Verdana" w:eastAsia="Verdana" w:hAnsi="Verdana" w:cs="Verdana"/>
          <w:color w:val="000000"/>
          <w:sz w:val="23"/>
          <w:szCs w:val="23"/>
        </w:rPr>
        <w:t>es</w:t>
      </w:r>
      <w:r w:rsidR="00996169">
        <w:rPr>
          <w:rFonts w:ascii="Verdana" w:eastAsia="Verdana" w:hAnsi="Verdana" w:cs="Verdana"/>
          <w:color w:val="000000"/>
          <w:sz w:val="23"/>
          <w:szCs w:val="23"/>
        </w:rPr>
        <w:t xml:space="preserve"> serán de actualizados periódicamente de acuerdo al parágrafo 1 del articulo 5 de</w:t>
      </w:r>
      <w:r w:rsidR="00984C8B">
        <w:rPr>
          <w:rFonts w:ascii="Verdana" w:eastAsia="Verdana" w:hAnsi="Verdana" w:cs="Verdana"/>
          <w:color w:val="000000"/>
          <w:sz w:val="23"/>
          <w:szCs w:val="23"/>
        </w:rPr>
        <w:t xml:space="preserve"> </w:t>
      </w:r>
      <w:r w:rsidR="00996169">
        <w:rPr>
          <w:rFonts w:ascii="Verdana" w:eastAsia="Verdana" w:hAnsi="Verdana" w:cs="Verdana"/>
          <w:color w:val="000000"/>
          <w:sz w:val="23"/>
          <w:szCs w:val="23"/>
        </w:rPr>
        <w:t>l</w:t>
      </w:r>
      <w:r w:rsidR="00984C8B">
        <w:rPr>
          <w:rFonts w:ascii="Verdana" w:eastAsia="Verdana" w:hAnsi="Verdana" w:cs="Verdana"/>
          <w:color w:val="000000"/>
          <w:sz w:val="23"/>
          <w:szCs w:val="23"/>
        </w:rPr>
        <w:t>a</w:t>
      </w:r>
      <w:r w:rsidR="00996169">
        <w:rPr>
          <w:rFonts w:ascii="Verdana" w:eastAsia="Verdana" w:hAnsi="Verdana" w:cs="Verdana"/>
          <w:color w:val="000000"/>
          <w:sz w:val="23"/>
          <w:szCs w:val="23"/>
        </w:rPr>
        <w:t xml:space="preserve"> presente </w:t>
      </w:r>
      <w:r w:rsidR="00984C8B">
        <w:rPr>
          <w:rFonts w:ascii="Verdana" w:eastAsia="Verdana" w:hAnsi="Verdana" w:cs="Verdana"/>
          <w:color w:val="000000"/>
          <w:sz w:val="23"/>
          <w:szCs w:val="23"/>
        </w:rPr>
        <w:t>resolución</w:t>
      </w:r>
      <w:r w:rsidR="00996169">
        <w:rPr>
          <w:rFonts w:ascii="Verdana" w:eastAsia="Verdana" w:hAnsi="Verdana" w:cs="Verdana"/>
          <w:color w:val="000000"/>
          <w:sz w:val="23"/>
          <w:szCs w:val="23"/>
        </w:rPr>
        <w:t>.</w:t>
      </w:r>
    </w:p>
    <w:p w14:paraId="00000152" w14:textId="77777777" w:rsidR="008C46C9" w:rsidRDefault="008C46C9">
      <w:pPr>
        <w:pBdr>
          <w:top w:val="nil"/>
          <w:left w:val="nil"/>
          <w:bottom w:val="nil"/>
          <w:right w:val="nil"/>
          <w:between w:val="nil"/>
        </w:pBdr>
        <w:jc w:val="both"/>
        <w:rPr>
          <w:rFonts w:ascii="Verdana" w:eastAsia="Verdana" w:hAnsi="Verdana" w:cs="Verdana"/>
          <w:sz w:val="23"/>
          <w:szCs w:val="23"/>
        </w:rPr>
      </w:pPr>
    </w:p>
    <w:p w14:paraId="00000153" w14:textId="34778A68" w:rsidR="008C46C9" w:rsidRDefault="00E42BF4">
      <w:pPr>
        <w:jc w:val="both"/>
        <w:rPr>
          <w:rFonts w:ascii="Verdana" w:eastAsia="Verdana" w:hAnsi="Verdana" w:cs="Verdana"/>
          <w:sz w:val="23"/>
          <w:szCs w:val="23"/>
        </w:rPr>
      </w:pPr>
      <w:r w:rsidRPr="00E508EA">
        <w:rPr>
          <w:rFonts w:ascii="Verdana" w:eastAsia="Verdana" w:hAnsi="Verdana" w:cs="Verdana"/>
          <w:b/>
          <w:color w:val="000000"/>
          <w:sz w:val="23"/>
          <w:szCs w:val="23"/>
        </w:rPr>
        <w:t>Artículo 3</w:t>
      </w:r>
      <w:r w:rsidR="00F607EA">
        <w:rPr>
          <w:rFonts w:ascii="Verdana" w:eastAsia="Verdana" w:hAnsi="Verdana" w:cs="Verdana"/>
          <w:b/>
          <w:color w:val="000000"/>
          <w:sz w:val="23"/>
          <w:szCs w:val="23"/>
        </w:rPr>
        <w:t>0</w:t>
      </w:r>
      <w:r w:rsidRPr="00E508EA">
        <w:rPr>
          <w:rFonts w:ascii="Verdana" w:eastAsia="Verdana" w:hAnsi="Verdana" w:cs="Verdana"/>
          <w:b/>
          <w:color w:val="000000"/>
          <w:sz w:val="23"/>
          <w:szCs w:val="23"/>
        </w:rPr>
        <w:t>. Vigencia</w:t>
      </w:r>
      <w:r>
        <w:rPr>
          <w:rFonts w:ascii="Verdana" w:eastAsia="Verdana" w:hAnsi="Verdana" w:cs="Verdana"/>
          <w:b/>
          <w:sz w:val="23"/>
          <w:szCs w:val="23"/>
        </w:rPr>
        <w:t>.</w:t>
      </w:r>
      <w:r>
        <w:rPr>
          <w:rFonts w:ascii="Verdana" w:eastAsia="Verdana" w:hAnsi="Verdana" w:cs="Verdana"/>
          <w:sz w:val="23"/>
          <w:szCs w:val="23"/>
        </w:rPr>
        <w:t xml:space="preserve"> La presente Resolución rige a partir de la fecha de su publicación en el diario oficial.</w:t>
      </w:r>
    </w:p>
    <w:p w14:paraId="00000155" w14:textId="77777777" w:rsidR="008C46C9" w:rsidRDefault="008C46C9">
      <w:pPr>
        <w:jc w:val="both"/>
        <w:rPr>
          <w:rFonts w:ascii="Verdana" w:eastAsia="Verdana" w:hAnsi="Verdana" w:cs="Verdana"/>
          <w:sz w:val="23"/>
          <w:szCs w:val="23"/>
        </w:rPr>
      </w:pPr>
    </w:p>
    <w:p w14:paraId="00000156" w14:textId="0C0908E4" w:rsidR="008C46C9" w:rsidRDefault="00E42BF4">
      <w:pPr>
        <w:jc w:val="both"/>
        <w:rPr>
          <w:rFonts w:ascii="Verdana" w:eastAsia="Verdana" w:hAnsi="Verdana" w:cs="Verdana"/>
          <w:sz w:val="23"/>
          <w:szCs w:val="23"/>
        </w:rPr>
      </w:pPr>
      <w:r>
        <w:rPr>
          <w:rFonts w:ascii="Verdana" w:eastAsia="Verdana" w:hAnsi="Verdana" w:cs="Verdana"/>
          <w:sz w:val="23"/>
          <w:szCs w:val="23"/>
        </w:rPr>
        <w:t xml:space="preserve">Dada en Bogotá, D.C., a los </w:t>
      </w:r>
      <w:r w:rsidR="00E03DE4">
        <w:rPr>
          <w:rFonts w:ascii="Verdana" w:eastAsia="Verdana" w:hAnsi="Verdana" w:cs="Verdana"/>
          <w:sz w:val="23"/>
          <w:szCs w:val="23"/>
        </w:rPr>
        <w:t>diez</w:t>
      </w:r>
      <w:r>
        <w:rPr>
          <w:rFonts w:ascii="Verdana" w:eastAsia="Verdana" w:hAnsi="Verdana" w:cs="Verdana"/>
          <w:sz w:val="23"/>
          <w:szCs w:val="23"/>
        </w:rPr>
        <w:t xml:space="preserve"> (</w:t>
      </w:r>
      <w:r w:rsidR="00E03DE4">
        <w:rPr>
          <w:rFonts w:ascii="Verdana" w:eastAsia="Verdana" w:hAnsi="Verdana" w:cs="Verdana"/>
          <w:sz w:val="23"/>
          <w:szCs w:val="23"/>
        </w:rPr>
        <w:t>10</w:t>
      </w:r>
      <w:r>
        <w:rPr>
          <w:rFonts w:ascii="Verdana" w:eastAsia="Verdana" w:hAnsi="Verdana" w:cs="Verdana"/>
          <w:sz w:val="23"/>
          <w:szCs w:val="23"/>
        </w:rPr>
        <w:t xml:space="preserve">) días del mes de </w:t>
      </w:r>
      <w:r w:rsidR="00E03DE4">
        <w:rPr>
          <w:rFonts w:ascii="Verdana" w:eastAsia="Verdana" w:hAnsi="Verdana" w:cs="Verdana"/>
          <w:sz w:val="23"/>
          <w:szCs w:val="23"/>
        </w:rPr>
        <w:t>noviembre</w:t>
      </w:r>
      <w:r>
        <w:rPr>
          <w:rFonts w:ascii="Verdana" w:eastAsia="Verdana" w:hAnsi="Verdana" w:cs="Verdana"/>
          <w:sz w:val="23"/>
          <w:szCs w:val="23"/>
        </w:rPr>
        <w:t xml:space="preserve"> de 2025</w:t>
      </w:r>
    </w:p>
    <w:p w14:paraId="00000157" w14:textId="77777777" w:rsidR="008C46C9" w:rsidRDefault="008C46C9">
      <w:pPr>
        <w:jc w:val="both"/>
        <w:rPr>
          <w:rFonts w:ascii="Verdana" w:eastAsia="Verdana" w:hAnsi="Verdana" w:cs="Verdana"/>
          <w:sz w:val="23"/>
          <w:szCs w:val="23"/>
        </w:rPr>
      </w:pPr>
    </w:p>
    <w:p w14:paraId="00000158"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PUBLÍQUESE Y CÚMPLASE</w:t>
      </w:r>
    </w:p>
    <w:p w14:paraId="00000159" w14:textId="77777777" w:rsidR="008C46C9" w:rsidRDefault="008C46C9">
      <w:pPr>
        <w:rPr>
          <w:rFonts w:ascii="Verdana" w:eastAsia="Verdana" w:hAnsi="Verdana" w:cs="Verdana"/>
          <w:b/>
          <w:sz w:val="23"/>
          <w:szCs w:val="23"/>
        </w:rPr>
      </w:pPr>
    </w:p>
    <w:p w14:paraId="0000015A" w14:textId="77777777" w:rsidR="008C46C9" w:rsidRDefault="008C46C9">
      <w:pPr>
        <w:rPr>
          <w:rFonts w:ascii="Verdana" w:eastAsia="Verdana" w:hAnsi="Verdana" w:cs="Verdana"/>
          <w:b/>
          <w:sz w:val="23"/>
          <w:szCs w:val="23"/>
        </w:rPr>
      </w:pPr>
    </w:p>
    <w:p w14:paraId="0000015B" w14:textId="77777777" w:rsidR="008C46C9" w:rsidRDefault="008C46C9">
      <w:pPr>
        <w:rPr>
          <w:rFonts w:ascii="Verdana" w:eastAsia="Verdana" w:hAnsi="Verdana" w:cs="Verdana"/>
          <w:b/>
          <w:sz w:val="23"/>
          <w:szCs w:val="23"/>
        </w:rPr>
      </w:pPr>
    </w:p>
    <w:p w14:paraId="0000015C" w14:textId="77777777" w:rsidR="008C46C9" w:rsidRDefault="008C46C9">
      <w:pPr>
        <w:rPr>
          <w:rFonts w:ascii="Verdana" w:eastAsia="Verdana" w:hAnsi="Verdana" w:cs="Verdana"/>
          <w:b/>
          <w:sz w:val="23"/>
          <w:szCs w:val="23"/>
        </w:rPr>
      </w:pPr>
    </w:p>
    <w:p w14:paraId="0000015D"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IRENE VÉLEZ TORRES</w:t>
      </w:r>
    </w:p>
    <w:p w14:paraId="0000015E" w14:textId="77777777" w:rsidR="008C46C9" w:rsidRDefault="00E42BF4">
      <w:pPr>
        <w:jc w:val="center"/>
        <w:rPr>
          <w:rFonts w:ascii="Verdana" w:eastAsia="Verdana" w:hAnsi="Verdana" w:cs="Verdana"/>
          <w:b/>
          <w:sz w:val="23"/>
          <w:szCs w:val="23"/>
        </w:rPr>
      </w:pPr>
      <w:r>
        <w:rPr>
          <w:rFonts w:ascii="Verdana" w:eastAsia="Verdana" w:hAnsi="Verdana" w:cs="Verdana"/>
          <w:b/>
          <w:sz w:val="23"/>
          <w:szCs w:val="23"/>
        </w:rPr>
        <w:t>Ministra (E) de Ambiente y Desarrollo Sostenible</w:t>
      </w:r>
    </w:p>
    <w:p w14:paraId="1D59A946" w14:textId="77777777" w:rsidR="00F94B91" w:rsidRDefault="00F94B91">
      <w:pPr>
        <w:jc w:val="center"/>
        <w:rPr>
          <w:rFonts w:ascii="Verdana" w:eastAsia="Verdana" w:hAnsi="Verdana" w:cs="Verdana"/>
          <w:b/>
          <w:sz w:val="23"/>
          <w:szCs w:val="23"/>
        </w:rPr>
      </w:pPr>
    </w:p>
    <w:p w14:paraId="5104CF7E" w14:textId="77777777" w:rsidR="00F94B91" w:rsidRDefault="00F94B91">
      <w:pPr>
        <w:jc w:val="center"/>
        <w:rPr>
          <w:rFonts w:ascii="Verdana" w:eastAsia="Verdana" w:hAnsi="Verdana" w:cs="Verdana"/>
          <w:b/>
          <w:sz w:val="23"/>
          <w:szCs w:val="23"/>
        </w:rPr>
      </w:pPr>
    </w:p>
    <w:p w14:paraId="248FCDA1" w14:textId="77777777" w:rsidR="00F94B91" w:rsidRDefault="00F94B91">
      <w:pPr>
        <w:jc w:val="center"/>
        <w:rPr>
          <w:rFonts w:ascii="Verdana" w:eastAsia="Verdana" w:hAnsi="Verdana" w:cs="Verdana"/>
          <w:b/>
          <w:sz w:val="23"/>
          <w:szCs w:val="23"/>
        </w:rPr>
      </w:pPr>
    </w:p>
    <w:p w14:paraId="6B55CC06" w14:textId="77777777" w:rsidR="00F94B91" w:rsidRDefault="00F94B91">
      <w:pPr>
        <w:jc w:val="center"/>
        <w:rPr>
          <w:rFonts w:ascii="Verdana" w:eastAsia="Verdana" w:hAnsi="Verdana" w:cs="Verdana"/>
          <w:b/>
          <w:sz w:val="23"/>
          <w:szCs w:val="23"/>
        </w:rPr>
      </w:pPr>
    </w:p>
    <w:p w14:paraId="74E70955" w14:textId="77777777" w:rsidR="00F94B91" w:rsidRDefault="00F94B91">
      <w:pPr>
        <w:jc w:val="center"/>
        <w:rPr>
          <w:rFonts w:ascii="Verdana" w:eastAsia="Verdana" w:hAnsi="Verdana" w:cs="Verdana"/>
          <w:b/>
          <w:sz w:val="23"/>
          <w:szCs w:val="23"/>
        </w:rPr>
      </w:pPr>
    </w:p>
    <w:p w14:paraId="469792AE" w14:textId="25FDD488" w:rsidR="00F94B91" w:rsidRDefault="00F94B91">
      <w:pPr>
        <w:jc w:val="center"/>
        <w:rPr>
          <w:rFonts w:ascii="Verdana" w:eastAsia="Verdana" w:hAnsi="Verdana" w:cs="Verdana"/>
          <w:b/>
          <w:sz w:val="23"/>
          <w:szCs w:val="23"/>
        </w:rPr>
      </w:pPr>
      <w:r>
        <w:rPr>
          <w:rFonts w:ascii="Verdana" w:eastAsia="Verdana" w:hAnsi="Verdana" w:cs="Verdana"/>
          <w:b/>
          <w:sz w:val="23"/>
          <w:szCs w:val="23"/>
        </w:rPr>
        <w:t>GUILLERMO ALFONSO JARAMILLO MARTÍNEZ</w:t>
      </w:r>
    </w:p>
    <w:p w14:paraId="0088A6C5" w14:textId="77777777" w:rsidR="00F94B91" w:rsidRDefault="00F94B91">
      <w:pPr>
        <w:jc w:val="center"/>
        <w:rPr>
          <w:rFonts w:ascii="Verdana" w:eastAsia="Verdana" w:hAnsi="Verdana" w:cs="Verdana"/>
          <w:b/>
          <w:sz w:val="23"/>
          <w:szCs w:val="23"/>
        </w:rPr>
      </w:pPr>
    </w:p>
    <w:p w14:paraId="292469A1" w14:textId="2FCB57C6" w:rsidR="00F94B91" w:rsidRDefault="00F94B91">
      <w:pPr>
        <w:jc w:val="center"/>
        <w:rPr>
          <w:rFonts w:ascii="Verdana" w:eastAsia="Verdana" w:hAnsi="Verdana" w:cs="Verdana"/>
          <w:b/>
          <w:sz w:val="23"/>
          <w:szCs w:val="23"/>
        </w:rPr>
      </w:pPr>
      <w:r>
        <w:rPr>
          <w:rFonts w:ascii="Verdana" w:eastAsia="Verdana" w:hAnsi="Verdana" w:cs="Verdana"/>
          <w:b/>
          <w:sz w:val="23"/>
          <w:szCs w:val="23"/>
        </w:rPr>
        <w:t>Ministro de Salud y Protección Social</w:t>
      </w:r>
    </w:p>
    <w:p w14:paraId="0000015F" w14:textId="77777777" w:rsidR="008C46C9" w:rsidRDefault="00E42BF4">
      <w:pPr>
        <w:rPr>
          <w:rFonts w:ascii="Verdana" w:eastAsia="Verdana" w:hAnsi="Verdana" w:cs="Verdana"/>
          <w:b/>
          <w:sz w:val="23"/>
          <w:szCs w:val="23"/>
        </w:rPr>
      </w:pPr>
      <w:r>
        <w:rPr>
          <w:rFonts w:ascii="Arial" w:eastAsia="Arial" w:hAnsi="Arial" w:cs="Arial"/>
          <w:b/>
          <w:sz w:val="23"/>
          <w:szCs w:val="23"/>
        </w:rPr>
        <w:t>​</w:t>
      </w:r>
    </w:p>
    <w:p w14:paraId="00000160" w14:textId="77777777" w:rsidR="008C46C9" w:rsidRDefault="00E42BF4">
      <w:pPr>
        <w:rPr>
          <w:rFonts w:ascii="Verdana" w:eastAsia="Verdana" w:hAnsi="Verdana" w:cs="Verdana"/>
          <w:b/>
          <w:sz w:val="23"/>
          <w:szCs w:val="23"/>
        </w:rPr>
      </w:pPr>
      <w:r>
        <w:rPr>
          <w:rFonts w:ascii="Verdana" w:eastAsia="Verdana" w:hAnsi="Verdana" w:cs="Verdana"/>
          <w:b/>
          <w:sz w:val="23"/>
          <w:szCs w:val="23"/>
        </w:rPr>
        <w:t xml:space="preserve"> </w:t>
      </w:r>
    </w:p>
    <w:p w14:paraId="00000161" w14:textId="1DBC14E8" w:rsidR="008C46C9" w:rsidRDefault="00E42BF4" w:rsidP="00F94B91">
      <w:pPr>
        <w:jc w:val="both"/>
        <w:rPr>
          <w:rFonts w:ascii="Verdana" w:eastAsia="Verdana" w:hAnsi="Verdana" w:cs="Verdana"/>
          <w:sz w:val="20"/>
          <w:szCs w:val="20"/>
        </w:rPr>
      </w:pPr>
      <w:r>
        <w:rPr>
          <w:rFonts w:ascii="Verdana" w:eastAsia="Verdana" w:hAnsi="Verdana" w:cs="Verdana"/>
          <w:sz w:val="20"/>
          <w:szCs w:val="20"/>
        </w:rPr>
        <w:t>Proyectó: Paula Andrea Bustos – Contratista DBBSE   / Mayra Alejandra Vargas - Contratista DBBSE / Andrés Felipe Mendoza Gutiérrez</w:t>
      </w:r>
      <w:r w:rsidR="00F94B91">
        <w:rPr>
          <w:rFonts w:ascii="Verdana" w:eastAsia="Verdana" w:hAnsi="Verdana" w:cs="Verdana"/>
          <w:sz w:val="20"/>
          <w:szCs w:val="20"/>
        </w:rPr>
        <w:t xml:space="preserve">- </w:t>
      </w:r>
      <w:r>
        <w:rPr>
          <w:rFonts w:ascii="Verdana" w:eastAsia="Verdana" w:hAnsi="Verdana" w:cs="Verdana"/>
          <w:sz w:val="20"/>
          <w:szCs w:val="20"/>
        </w:rPr>
        <w:t>Contratista DBBSE.</w:t>
      </w:r>
      <w:r w:rsidR="00F94B91">
        <w:rPr>
          <w:rFonts w:ascii="Verdana" w:eastAsia="Verdana" w:hAnsi="Verdana" w:cs="Verdana"/>
          <w:sz w:val="20"/>
          <w:szCs w:val="20"/>
        </w:rPr>
        <w:t xml:space="preserve"> Mayra Alejandra González Riaño – Profesional especializado SSA-MSPS / Jairo Hernández Márquez – Profesional especializado SSA-MSPS/ </w:t>
      </w:r>
      <w:r w:rsidR="00CC2B8C">
        <w:rPr>
          <w:rFonts w:ascii="Verdana" w:eastAsia="Verdana" w:hAnsi="Verdana" w:cs="Verdana"/>
          <w:sz w:val="20"/>
          <w:szCs w:val="20"/>
        </w:rPr>
        <w:t xml:space="preserve">Laura Camila Mogollón Ramírez Contratista SSA-MSPS/ </w:t>
      </w:r>
      <w:proofErr w:type="spellStart"/>
      <w:r w:rsidR="00F94B91">
        <w:rPr>
          <w:rFonts w:ascii="Verdana" w:eastAsia="Verdana" w:hAnsi="Verdana" w:cs="Verdana"/>
          <w:sz w:val="20"/>
          <w:szCs w:val="20"/>
        </w:rPr>
        <w:t>Engelbert</w:t>
      </w:r>
      <w:proofErr w:type="spellEnd"/>
      <w:r w:rsidR="00F94B91">
        <w:rPr>
          <w:rFonts w:ascii="Verdana" w:eastAsia="Verdana" w:hAnsi="Verdana" w:cs="Verdana"/>
          <w:sz w:val="20"/>
          <w:szCs w:val="20"/>
        </w:rPr>
        <w:t xml:space="preserve"> Chávez Fontecha- Contratista SSA-MSPS</w:t>
      </w:r>
    </w:p>
    <w:p w14:paraId="00000162" w14:textId="77777777" w:rsidR="008C46C9" w:rsidRDefault="00E42BF4" w:rsidP="00F94B91">
      <w:pPr>
        <w:jc w:val="both"/>
        <w:rPr>
          <w:rFonts w:ascii="Verdana" w:eastAsia="Verdana" w:hAnsi="Verdana" w:cs="Verdana"/>
          <w:sz w:val="20"/>
          <w:szCs w:val="20"/>
        </w:rPr>
      </w:pPr>
      <w:r>
        <w:rPr>
          <w:rFonts w:ascii="Verdana" w:eastAsia="Verdana" w:hAnsi="Verdana" w:cs="Verdana"/>
          <w:sz w:val="20"/>
          <w:szCs w:val="20"/>
        </w:rPr>
        <w:t xml:space="preserve">      .</w:t>
      </w:r>
    </w:p>
    <w:p w14:paraId="00000163" w14:textId="30444A45" w:rsidR="008C46C9" w:rsidRDefault="00E42BF4" w:rsidP="00F94B91">
      <w:pPr>
        <w:jc w:val="both"/>
        <w:rPr>
          <w:rFonts w:ascii="Verdana" w:eastAsia="Verdana" w:hAnsi="Verdana" w:cs="Verdana"/>
          <w:sz w:val="20"/>
          <w:szCs w:val="20"/>
        </w:rPr>
      </w:pPr>
      <w:r>
        <w:rPr>
          <w:rFonts w:ascii="Verdana" w:eastAsia="Verdana" w:hAnsi="Verdana" w:cs="Verdana"/>
          <w:sz w:val="20"/>
          <w:szCs w:val="20"/>
        </w:rPr>
        <w:t>Revisó: Natalia María Ramírez Martínez- Directora de Bosques, Biodiversidad y Servicios Ecosistémicos.</w:t>
      </w:r>
      <w:r w:rsidR="00F94B91">
        <w:rPr>
          <w:rFonts w:ascii="Verdana" w:eastAsia="Verdana" w:hAnsi="Verdana" w:cs="Verdana"/>
          <w:sz w:val="20"/>
          <w:szCs w:val="20"/>
        </w:rPr>
        <w:t xml:space="preserve"> </w:t>
      </w:r>
    </w:p>
    <w:p w14:paraId="00000164" w14:textId="77777777" w:rsidR="008C46C9" w:rsidRDefault="008C46C9" w:rsidP="00F94B91">
      <w:pPr>
        <w:jc w:val="both"/>
        <w:rPr>
          <w:rFonts w:ascii="Verdana" w:eastAsia="Verdana" w:hAnsi="Verdana" w:cs="Verdana"/>
          <w:sz w:val="20"/>
          <w:szCs w:val="20"/>
        </w:rPr>
      </w:pPr>
    </w:p>
    <w:p w14:paraId="00000165" w14:textId="40518732" w:rsidR="008C46C9" w:rsidRDefault="00E42BF4" w:rsidP="00F94B91">
      <w:pPr>
        <w:jc w:val="both"/>
        <w:rPr>
          <w:rFonts w:ascii="Verdana" w:eastAsia="Verdana" w:hAnsi="Verdana" w:cs="Verdana"/>
          <w:sz w:val="20"/>
          <w:szCs w:val="20"/>
        </w:rPr>
      </w:pPr>
      <w:r>
        <w:rPr>
          <w:rFonts w:ascii="Verdana" w:eastAsia="Verdana" w:hAnsi="Verdana" w:cs="Verdana"/>
          <w:sz w:val="20"/>
          <w:szCs w:val="20"/>
        </w:rPr>
        <w:t>Aprobó: Laura Camila Ramos- Jefe Oficina Asesora Jurídica y/ Edith Magnolia Bastidas Calderón - Viceministra de Políticas y Normalización Ambiental</w:t>
      </w:r>
      <w:r w:rsidR="00F94B91">
        <w:rPr>
          <w:rFonts w:ascii="Verdana" w:eastAsia="Verdana" w:hAnsi="Verdana" w:cs="Verdana"/>
          <w:sz w:val="20"/>
          <w:szCs w:val="20"/>
        </w:rPr>
        <w:t xml:space="preserve"> Jaime Urrego- Viceministro de Salud Pública </w:t>
      </w:r>
    </w:p>
    <w:p w14:paraId="00000166" w14:textId="77777777" w:rsidR="008C46C9" w:rsidRDefault="008C46C9">
      <w:pPr>
        <w:ind w:left="-284"/>
        <w:rPr>
          <w:rFonts w:ascii="Verdana" w:eastAsia="Verdana" w:hAnsi="Verdana" w:cs="Verdana"/>
          <w:color w:val="D9D9D9"/>
          <w:sz w:val="23"/>
          <w:szCs w:val="23"/>
        </w:rPr>
      </w:pPr>
    </w:p>
    <w:p w14:paraId="00000167" w14:textId="77777777" w:rsidR="008C46C9" w:rsidRDefault="008C46C9">
      <w:pPr>
        <w:ind w:left="-284"/>
        <w:rPr>
          <w:rFonts w:ascii="Verdana" w:eastAsia="Verdana" w:hAnsi="Verdana" w:cs="Verdana"/>
          <w:color w:val="D9D9D9"/>
          <w:sz w:val="23"/>
          <w:szCs w:val="23"/>
        </w:rPr>
      </w:pPr>
    </w:p>
    <w:p w14:paraId="00000168" w14:textId="77777777" w:rsidR="008C46C9" w:rsidRDefault="008C46C9">
      <w:pPr>
        <w:rPr>
          <w:rFonts w:ascii="Verdana" w:eastAsia="Verdana" w:hAnsi="Verdana" w:cs="Verdana"/>
          <w:color w:val="D9D9D9"/>
          <w:sz w:val="23"/>
          <w:szCs w:val="23"/>
        </w:rPr>
      </w:pPr>
    </w:p>
    <w:p w14:paraId="00000169" w14:textId="77777777" w:rsidR="008C46C9" w:rsidRDefault="008C46C9">
      <w:pPr>
        <w:rPr>
          <w:rFonts w:ascii="Verdana" w:eastAsia="Verdana" w:hAnsi="Verdana" w:cs="Verdana"/>
          <w:color w:val="D9D9D9"/>
          <w:sz w:val="23"/>
          <w:szCs w:val="23"/>
        </w:rPr>
      </w:pPr>
    </w:p>
    <w:p w14:paraId="0000016A" w14:textId="77777777" w:rsidR="008C46C9" w:rsidRDefault="008C46C9">
      <w:pPr>
        <w:rPr>
          <w:rFonts w:ascii="Verdana" w:eastAsia="Verdana" w:hAnsi="Verdana" w:cs="Verdana"/>
          <w:color w:val="D9D9D9"/>
          <w:sz w:val="23"/>
          <w:szCs w:val="23"/>
        </w:rPr>
      </w:pPr>
    </w:p>
    <w:sectPr w:rsidR="008C46C9">
      <w:headerReference w:type="default" r:id="rId9"/>
      <w:footerReference w:type="default" r:id="rId10"/>
      <w:headerReference w:type="first" r:id="rId11"/>
      <w:footerReference w:type="first" r:id="rId12"/>
      <w:pgSz w:w="12240" w:h="20160"/>
      <w:pgMar w:top="2410" w:right="1701" w:bottom="1417" w:left="1701" w:header="708" w:footer="3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20990" w14:textId="77777777" w:rsidR="00B56A86" w:rsidRDefault="00B56A86">
      <w:r>
        <w:separator/>
      </w:r>
    </w:p>
  </w:endnote>
  <w:endnote w:type="continuationSeparator" w:id="0">
    <w:p w14:paraId="5E8F865D" w14:textId="77777777" w:rsidR="00B56A86" w:rsidRDefault="00B56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6D" w14:textId="4FECF9D5" w:rsidR="008C46C9" w:rsidRDefault="00E42BF4">
    <w:pPr>
      <w:pBdr>
        <w:top w:val="nil"/>
        <w:left w:val="nil"/>
        <w:bottom w:val="nil"/>
        <w:right w:val="nil"/>
        <w:between w:val="nil"/>
      </w:pBdr>
      <w:tabs>
        <w:tab w:val="center" w:pos="4419"/>
        <w:tab w:val="right" w:pos="8838"/>
      </w:tabs>
      <w:jc w:val="right"/>
      <w:rPr>
        <w:rFonts w:ascii="Verdana" w:eastAsia="Verdana" w:hAnsi="Verdana" w:cs="Verdana"/>
        <w:b/>
        <w:color w:val="000000"/>
        <w:sz w:val="18"/>
        <w:szCs w:val="18"/>
      </w:rPr>
    </w:pPr>
    <w:r>
      <w:rPr>
        <w:rFonts w:ascii="Verdana" w:eastAsia="Verdana" w:hAnsi="Verdana" w:cs="Verdana"/>
        <w:color w:val="000000"/>
        <w:sz w:val="18"/>
        <w:szCs w:val="18"/>
      </w:rPr>
      <w:t xml:space="preserve">Página </w:t>
    </w:r>
    <w:r>
      <w:rPr>
        <w:rFonts w:ascii="Verdana" w:eastAsia="Verdana" w:hAnsi="Verdana" w:cs="Verdana"/>
        <w:b/>
        <w:color w:val="000000"/>
        <w:sz w:val="18"/>
        <w:szCs w:val="18"/>
      </w:rPr>
      <w:fldChar w:fldCharType="begin"/>
    </w:r>
    <w:r>
      <w:rPr>
        <w:rFonts w:ascii="Verdana" w:eastAsia="Verdana" w:hAnsi="Verdana" w:cs="Verdana"/>
        <w:b/>
        <w:color w:val="000000"/>
        <w:sz w:val="18"/>
        <w:szCs w:val="18"/>
      </w:rPr>
      <w:instrText>PAGE</w:instrText>
    </w:r>
    <w:r>
      <w:rPr>
        <w:rFonts w:ascii="Verdana" w:eastAsia="Verdana" w:hAnsi="Verdana" w:cs="Verdana"/>
        <w:b/>
        <w:color w:val="000000"/>
        <w:sz w:val="18"/>
        <w:szCs w:val="18"/>
      </w:rPr>
      <w:fldChar w:fldCharType="separate"/>
    </w:r>
    <w:r w:rsidR="004D6472">
      <w:rPr>
        <w:rFonts w:ascii="Verdana" w:eastAsia="Verdana" w:hAnsi="Verdana" w:cs="Verdana"/>
        <w:b/>
        <w:noProof/>
        <w:color w:val="000000"/>
        <w:sz w:val="18"/>
        <w:szCs w:val="18"/>
      </w:rPr>
      <w:t>2</w:t>
    </w:r>
    <w:r>
      <w:rPr>
        <w:rFonts w:ascii="Verdana" w:eastAsia="Verdana" w:hAnsi="Verdana" w:cs="Verdana"/>
        <w:b/>
        <w:color w:val="000000"/>
        <w:sz w:val="18"/>
        <w:szCs w:val="18"/>
      </w:rPr>
      <w:fldChar w:fldCharType="end"/>
    </w:r>
    <w:r>
      <w:rPr>
        <w:rFonts w:ascii="Verdana" w:eastAsia="Verdana" w:hAnsi="Verdana" w:cs="Verdana"/>
        <w:color w:val="000000"/>
        <w:sz w:val="18"/>
        <w:szCs w:val="18"/>
      </w:rPr>
      <w:t xml:space="preserve"> de </w:t>
    </w:r>
    <w:r>
      <w:rPr>
        <w:rFonts w:ascii="Verdana" w:eastAsia="Verdana" w:hAnsi="Verdana" w:cs="Verdana"/>
        <w:b/>
        <w:color w:val="000000"/>
        <w:sz w:val="18"/>
        <w:szCs w:val="18"/>
      </w:rPr>
      <w:fldChar w:fldCharType="begin"/>
    </w:r>
    <w:r>
      <w:rPr>
        <w:rFonts w:ascii="Verdana" w:eastAsia="Verdana" w:hAnsi="Verdana" w:cs="Verdana"/>
        <w:b/>
        <w:color w:val="000000"/>
        <w:sz w:val="18"/>
        <w:szCs w:val="18"/>
      </w:rPr>
      <w:instrText>NUMPAGES</w:instrText>
    </w:r>
    <w:r>
      <w:rPr>
        <w:rFonts w:ascii="Verdana" w:eastAsia="Verdana" w:hAnsi="Verdana" w:cs="Verdana"/>
        <w:b/>
        <w:color w:val="000000"/>
        <w:sz w:val="18"/>
        <w:szCs w:val="18"/>
      </w:rPr>
      <w:fldChar w:fldCharType="separate"/>
    </w:r>
    <w:r w:rsidR="004D6472">
      <w:rPr>
        <w:rFonts w:ascii="Verdana" w:eastAsia="Verdana" w:hAnsi="Verdana" w:cs="Verdana"/>
        <w:b/>
        <w:noProof/>
        <w:color w:val="000000"/>
        <w:sz w:val="18"/>
        <w:szCs w:val="18"/>
      </w:rPr>
      <w:t>3</w:t>
    </w:r>
    <w:r>
      <w:rPr>
        <w:rFonts w:ascii="Verdana" w:eastAsia="Verdana" w:hAnsi="Verdana" w:cs="Verdana"/>
        <w:b/>
        <w:color w:val="000000"/>
        <w:sz w:val="18"/>
        <w:szCs w:val="18"/>
      </w:rPr>
      <w:fldChar w:fldCharType="end"/>
    </w:r>
  </w:p>
  <w:p w14:paraId="0000016E" w14:textId="77777777" w:rsidR="008C46C9" w:rsidRDefault="00E42BF4">
    <w:pPr>
      <w:pBdr>
        <w:top w:val="nil"/>
        <w:left w:val="nil"/>
        <w:bottom w:val="nil"/>
        <w:right w:val="nil"/>
        <w:between w:val="nil"/>
      </w:pBdr>
      <w:tabs>
        <w:tab w:val="center" w:pos="4419"/>
        <w:tab w:val="right" w:pos="8838"/>
      </w:tabs>
      <w:jc w:val="right"/>
      <w:rPr>
        <w:rFonts w:ascii="Verdana" w:eastAsia="Verdana" w:hAnsi="Verdana" w:cs="Verdana"/>
        <w:color w:val="000000"/>
        <w:sz w:val="18"/>
        <w:szCs w:val="18"/>
      </w:rPr>
    </w:pPr>
    <w:r>
      <w:rPr>
        <w:rFonts w:ascii="Verdana" w:eastAsia="Verdana" w:hAnsi="Verdana" w:cs="Verdana"/>
        <w:color w:val="000000"/>
        <w:sz w:val="18"/>
        <w:szCs w:val="18"/>
      </w:rPr>
      <w:t>F-M-INA-</w:t>
    </w:r>
    <w:proofErr w:type="gramStart"/>
    <w:r>
      <w:rPr>
        <w:rFonts w:ascii="Verdana" w:eastAsia="Verdana" w:hAnsi="Verdana" w:cs="Verdana"/>
        <w:color w:val="000000"/>
        <w:sz w:val="18"/>
        <w:szCs w:val="18"/>
      </w:rPr>
      <w:t>46:V</w:t>
    </w:r>
    <w:proofErr w:type="gramEnd"/>
    <w:r>
      <w:rPr>
        <w:rFonts w:ascii="Verdana" w:eastAsia="Verdana" w:hAnsi="Verdana" w:cs="Verdana"/>
        <w:color w:val="000000"/>
        <w:sz w:val="18"/>
        <w:szCs w:val="18"/>
      </w:rPr>
      <w:t>4 21-08-2024</w:t>
    </w:r>
  </w:p>
  <w:p w14:paraId="0000016F" w14:textId="77777777" w:rsidR="008C46C9" w:rsidRDefault="008C46C9">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70" w14:textId="667F7F33" w:rsidR="008C46C9" w:rsidRDefault="00E42BF4">
    <w:pPr>
      <w:pBdr>
        <w:top w:val="nil"/>
        <w:left w:val="nil"/>
        <w:bottom w:val="nil"/>
        <w:right w:val="nil"/>
        <w:between w:val="nil"/>
      </w:pBdr>
      <w:tabs>
        <w:tab w:val="center" w:pos="4419"/>
        <w:tab w:val="right" w:pos="8838"/>
      </w:tabs>
      <w:jc w:val="right"/>
      <w:rPr>
        <w:rFonts w:ascii="Verdana" w:eastAsia="Verdana" w:hAnsi="Verdana" w:cs="Verdana"/>
        <w:b/>
        <w:color w:val="000000"/>
        <w:sz w:val="18"/>
        <w:szCs w:val="18"/>
      </w:rPr>
    </w:pPr>
    <w:r>
      <w:rPr>
        <w:rFonts w:ascii="Verdana" w:eastAsia="Verdana" w:hAnsi="Verdana" w:cs="Verdana"/>
        <w:color w:val="000000"/>
        <w:sz w:val="18"/>
        <w:szCs w:val="18"/>
      </w:rPr>
      <w:t xml:space="preserve">Página </w:t>
    </w:r>
    <w:r>
      <w:rPr>
        <w:rFonts w:ascii="Verdana" w:eastAsia="Verdana" w:hAnsi="Verdana" w:cs="Verdana"/>
        <w:b/>
        <w:color w:val="000000"/>
        <w:sz w:val="18"/>
        <w:szCs w:val="18"/>
      </w:rPr>
      <w:fldChar w:fldCharType="begin"/>
    </w:r>
    <w:r>
      <w:rPr>
        <w:rFonts w:ascii="Verdana" w:eastAsia="Verdana" w:hAnsi="Verdana" w:cs="Verdana"/>
        <w:b/>
        <w:color w:val="000000"/>
        <w:sz w:val="18"/>
        <w:szCs w:val="18"/>
      </w:rPr>
      <w:instrText>PAGE</w:instrText>
    </w:r>
    <w:r>
      <w:rPr>
        <w:rFonts w:ascii="Verdana" w:eastAsia="Verdana" w:hAnsi="Verdana" w:cs="Verdana"/>
        <w:b/>
        <w:color w:val="000000"/>
        <w:sz w:val="18"/>
        <w:szCs w:val="18"/>
      </w:rPr>
      <w:fldChar w:fldCharType="separate"/>
    </w:r>
    <w:r w:rsidR="004D6472">
      <w:rPr>
        <w:rFonts w:ascii="Verdana" w:eastAsia="Verdana" w:hAnsi="Verdana" w:cs="Verdana"/>
        <w:b/>
        <w:noProof/>
        <w:color w:val="000000"/>
        <w:sz w:val="18"/>
        <w:szCs w:val="18"/>
      </w:rPr>
      <w:t>1</w:t>
    </w:r>
    <w:r>
      <w:rPr>
        <w:rFonts w:ascii="Verdana" w:eastAsia="Verdana" w:hAnsi="Verdana" w:cs="Verdana"/>
        <w:b/>
        <w:color w:val="000000"/>
        <w:sz w:val="18"/>
        <w:szCs w:val="18"/>
      </w:rPr>
      <w:fldChar w:fldCharType="end"/>
    </w:r>
    <w:r>
      <w:rPr>
        <w:rFonts w:ascii="Verdana" w:eastAsia="Verdana" w:hAnsi="Verdana" w:cs="Verdana"/>
        <w:color w:val="000000"/>
        <w:sz w:val="18"/>
        <w:szCs w:val="18"/>
      </w:rPr>
      <w:t xml:space="preserve"> de </w:t>
    </w:r>
    <w:r>
      <w:rPr>
        <w:rFonts w:ascii="Verdana" w:eastAsia="Verdana" w:hAnsi="Verdana" w:cs="Verdana"/>
        <w:b/>
        <w:color w:val="000000"/>
        <w:sz w:val="18"/>
        <w:szCs w:val="18"/>
      </w:rPr>
      <w:fldChar w:fldCharType="begin"/>
    </w:r>
    <w:r>
      <w:rPr>
        <w:rFonts w:ascii="Verdana" w:eastAsia="Verdana" w:hAnsi="Verdana" w:cs="Verdana"/>
        <w:b/>
        <w:color w:val="000000"/>
        <w:sz w:val="18"/>
        <w:szCs w:val="18"/>
      </w:rPr>
      <w:instrText>NUMPAGES</w:instrText>
    </w:r>
    <w:r>
      <w:rPr>
        <w:rFonts w:ascii="Verdana" w:eastAsia="Verdana" w:hAnsi="Verdana" w:cs="Verdana"/>
        <w:b/>
        <w:color w:val="000000"/>
        <w:sz w:val="18"/>
        <w:szCs w:val="18"/>
      </w:rPr>
      <w:fldChar w:fldCharType="separate"/>
    </w:r>
    <w:r w:rsidR="004D6472">
      <w:rPr>
        <w:rFonts w:ascii="Verdana" w:eastAsia="Verdana" w:hAnsi="Verdana" w:cs="Verdana"/>
        <w:b/>
        <w:noProof/>
        <w:color w:val="000000"/>
        <w:sz w:val="18"/>
        <w:szCs w:val="18"/>
      </w:rPr>
      <w:t>2</w:t>
    </w:r>
    <w:r>
      <w:rPr>
        <w:rFonts w:ascii="Verdana" w:eastAsia="Verdana" w:hAnsi="Verdana" w:cs="Verdana"/>
        <w:b/>
        <w:color w:val="000000"/>
        <w:sz w:val="18"/>
        <w:szCs w:val="18"/>
      </w:rPr>
      <w:fldChar w:fldCharType="end"/>
    </w:r>
  </w:p>
  <w:p w14:paraId="00000171" w14:textId="77777777" w:rsidR="008C46C9" w:rsidRDefault="00E42BF4">
    <w:pPr>
      <w:pBdr>
        <w:top w:val="nil"/>
        <w:left w:val="nil"/>
        <w:bottom w:val="nil"/>
        <w:right w:val="nil"/>
        <w:between w:val="nil"/>
      </w:pBdr>
      <w:tabs>
        <w:tab w:val="center" w:pos="4419"/>
        <w:tab w:val="right" w:pos="8838"/>
      </w:tabs>
      <w:jc w:val="right"/>
      <w:rPr>
        <w:rFonts w:ascii="Verdana" w:eastAsia="Verdana" w:hAnsi="Verdana" w:cs="Verdana"/>
        <w:color w:val="000000"/>
        <w:sz w:val="18"/>
        <w:szCs w:val="18"/>
      </w:rPr>
    </w:pPr>
    <w:r>
      <w:rPr>
        <w:rFonts w:ascii="Verdana" w:eastAsia="Verdana" w:hAnsi="Verdana" w:cs="Verdana"/>
        <w:color w:val="000000"/>
        <w:sz w:val="18"/>
        <w:szCs w:val="18"/>
      </w:rPr>
      <w:t>F-M-INA-</w:t>
    </w:r>
    <w:proofErr w:type="gramStart"/>
    <w:r>
      <w:rPr>
        <w:rFonts w:ascii="Verdana" w:eastAsia="Verdana" w:hAnsi="Verdana" w:cs="Verdana"/>
        <w:color w:val="000000"/>
        <w:sz w:val="18"/>
        <w:szCs w:val="18"/>
      </w:rPr>
      <w:t>46:V</w:t>
    </w:r>
    <w:proofErr w:type="gramEnd"/>
    <w:r>
      <w:rPr>
        <w:rFonts w:ascii="Verdana" w:eastAsia="Verdana" w:hAnsi="Verdana" w:cs="Verdana"/>
        <w:color w:val="000000"/>
        <w:sz w:val="18"/>
        <w:szCs w:val="18"/>
      </w:rPr>
      <w:t>4 21-08-2024</w:t>
    </w:r>
  </w:p>
  <w:p w14:paraId="00000172" w14:textId="77777777" w:rsidR="008C46C9" w:rsidRDefault="008C46C9">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E6A7B" w14:textId="77777777" w:rsidR="00B56A86" w:rsidRDefault="00B56A86">
      <w:r>
        <w:separator/>
      </w:r>
    </w:p>
  </w:footnote>
  <w:footnote w:type="continuationSeparator" w:id="0">
    <w:p w14:paraId="2D989830" w14:textId="77777777" w:rsidR="00B56A86" w:rsidRDefault="00B56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6B" w14:textId="7071BB32" w:rsidR="008C46C9" w:rsidRDefault="005033B6">
    <w:pPr>
      <w:pBdr>
        <w:top w:val="nil"/>
        <w:left w:val="nil"/>
        <w:bottom w:val="nil"/>
        <w:right w:val="nil"/>
        <w:between w:val="nil"/>
      </w:pBdr>
      <w:tabs>
        <w:tab w:val="center" w:pos="4419"/>
        <w:tab w:val="right" w:pos="8838"/>
      </w:tabs>
      <w:rPr>
        <w:color w:val="000000"/>
      </w:rPr>
    </w:pPr>
    <w:r>
      <w:rPr>
        <w:noProof/>
      </w:rPr>
      <mc:AlternateContent>
        <mc:Choice Requires="wps">
          <w:drawing>
            <wp:anchor distT="45720" distB="45720" distL="114300" distR="114300" simplePos="0" relativeHeight="251659264" behindDoc="0" locked="0" layoutInCell="1" hidden="0" allowOverlap="1" wp14:anchorId="54036FE2" wp14:editId="236EBCEC">
              <wp:simplePos x="0" y="0"/>
              <wp:positionH relativeFrom="column">
                <wp:posOffset>-311150</wp:posOffset>
              </wp:positionH>
              <wp:positionV relativeFrom="paragraph">
                <wp:posOffset>908050</wp:posOffset>
              </wp:positionV>
              <wp:extent cx="6337300" cy="570230"/>
              <wp:effectExtent l="0" t="0" r="0" b="1270"/>
              <wp:wrapSquare wrapText="bothSides" distT="45720" distB="45720" distL="114300" distR="114300"/>
              <wp:docPr id="2037033422" name="Rectángulo 2037033422"/>
              <wp:cNvGraphicFramePr/>
              <a:graphic xmlns:a="http://schemas.openxmlformats.org/drawingml/2006/main">
                <a:graphicData uri="http://schemas.microsoft.com/office/word/2010/wordprocessingShape">
                  <wps:wsp>
                    <wps:cNvSpPr/>
                    <wps:spPr>
                      <a:xfrm>
                        <a:off x="0" y="0"/>
                        <a:ext cx="6337300" cy="570230"/>
                      </a:xfrm>
                      <a:prstGeom prst="rect">
                        <a:avLst/>
                      </a:prstGeom>
                      <a:solidFill>
                        <a:srgbClr val="FFFFFF"/>
                      </a:solidFill>
                      <a:ln>
                        <a:noFill/>
                      </a:ln>
                    </wps:spPr>
                    <wps:txbx>
                      <w:txbxContent>
                        <w:p w14:paraId="580C0D1D" w14:textId="77777777" w:rsidR="008C46C9" w:rsidRDefault="00E42BF4">
                          <w:pPr>
                            <w:spacing w:line="275" w:lineRule="auto"/>
                            <w:jc w:val="center"/>
                            <w:textDirection w:val="btLr"/>
                          </w:pPr>
                          <w:r>
                            <w:rPr>
                              <w:rFonts w:ascii="Verdana" w:eastAsia="Verdana" w:hAnsi="Verdana" w:cs="Verdana"/>
                              <w:b/>
                              <w:color w:val="000000"/>
                              <w:sz w:val="18"/>
                            </w:rPr>
                            <w:t>Por medio de la cual se expide la reglamentación de la Ley 2374 de 2024 en lo concerniente al Programa Nacional de Esterilización Quirúrgica de Gatos y Perros y se dictan otras disposiciones</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4036FE2" id="Rectángulo 2037033422" o:spid="_x0000_s1026" style="position:absolute;margin-left:-24.5pt;margin-top:71.5pt;width:499pt;height:44.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" stroked="f">
              <v:textbox inset="2.53958mm,1.2694mm,2.53958mm,1.2694mm">
                <w:txbxContent>
                  <w:p w14:paraId="580C0D1D" w14:textId="77777777" w:rsidR="008C46C9" w:rsidRDefault="00E42BF4">
                    <w:pPr>
                      <w:spacing w:line="275" w:lineRule="auto"/>
                      <w:jc w:val="center"/>
                      <w:textDirection w:val="btLr"/>
                    </w:pPr>
                    <w:r>
                      <w:rPr>
                        <w:rFonts w:ascii="Verdana" w:eastAsia="Verdana" w:hAnsi="Verdana" w:cs="Verdana"/>
                        <w:b/>
                        <w:color w:val="000000"/>
                        <w:sz w:val="18"/>
                      </w:rPr>
                      <w:t>Por medio de la cual se expide la reglamentación de la Ley 2374 de 2024 en lo concerniente al Programa Nacional de Esterilización Quirúrgica de Gatos y Perros y se dictan otras disposiciones</w:t>
                    </w:r>
                  </w:p>
                </w:txbxContent>
              </v:textbox>
              <w10:wrap type="square"/>
            </v:rect>
          </w:pict>
        </mc:Fallback>
      </mc:AlternateContent>
    </w:r>
    <w:r w:rsidR="00E42BF4">
      <w:rPr>
        <w:noProof/>
      </w:rPr>
      <w:drawing>
        <wp:anchor distT="0" distB="0" distL="114300" distR="114300" simplePos="0" relativeHeight="251658240" behindDoc="0" locked="0" layoutInCell="1" hidden="0" allowOverlap="1" wp14:anchorId="57F762FC" wp14:editId="174981EA">
          <wp:simplePos x="0" y="0"/>
          <wp:positionH relativeFrom="column">
            <wp:posOffset>-1061962</wp:posOffset>
          </wp:positionH>
          <wp:positionV relativeFrom="paragraph">
            <wp:posOffset>-488314</wp:posOffset>
          </wp:positionV>
          <wp:extent cx="7761052" cy="12820953"/>
          <wp:effectExtent l="0" t="0" r="0" b="0"/>
          <wp:wrapNone/>
          <wp:docPr id="20370334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761052" cy="12820953"/>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6C" w14:textId="77777777" w:rsidR="008C46C9" w:rsidRDefault="00E42BF4">
    <w:pPr>
      <w:pBdr>
        <w:top w:val="nil"/>
        <w:left w:val="nil"/>
        <w:bottom w:val="nil"/>
        <w:right w:val="nil"/>
        <w:between w:val="nil"/>
      </w:pBdr>
      <w:tabs>
        <w:tab w:val="center" w:pos="4419"/>
        <w:tab w:val="right" w:pos="8838"/>
      </w:tabs>
      <w:rPr>
        <w:color w:val="000000"/>
      </w:rPr>
    </w:pPr>
    <w:r>
      <w:rPr>
        <w:noProof/>
      </w:rPr>
      <w:drawing>
        <wp:anchor distT="0" distB="0" distL="114300" distR="114300" simplePos="0" relativeHeight="251660288" behindDoc="0" locked="0" layoutInCell="1" hidden="0" allowOverlap="1" wp14:anchorId="3D5715EF" wp14:editId="50F15807">
          <wp:simplePos x="0" y="0"/>
          <wp:positionH relativeFrom="column">
            <wp:posOffset>-1070609</wp:posOffset>
          </wp:positionH>
          <wp:positionV relativeFrom="paragraph">
            <wp:posOffset>-487679</wp:posOffset>
          </wp:positionV>
          <wp:extent cx="7761052" cy="12820953"/>
          <wp:effectExtent l="0" t="0" r="0" b="0"/>
          <wp:wrapNone/>
          <wp:docPr id="2037033423" name="image2.png" descr="Imagen que contiene Rectángul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Imagen que contiene Rectángulo&#10;&#10;Descripción generada automáticamente"/>
                  <pic:cNvPicPr preferRelativeResize="0"/>
                </pic:nvPicPr>
                <pic:blipFill>
                  <a:blip r:embed="rId1"/>
                  <a:srcRect/>
                  <a:stretch>
                    <a:fillRect/>
                  </a:stretch>
                </pic:blipFill>
                <pic:spPr>
                  <a:xfrm>
                    <a:off x="0" y="0"/>
                    <a:ext cx="7761052" cy="1282095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85A21"/>
    <w:multiLevelType w:val="multilevel"/>
    <w:tmpl w:val="EC0636FA"/>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590ED4"/>
    <w:multiLevelType w:val="multilevel"/>
    <w:tmpl w:val="0D2A4392"/>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620CA5"/>
    <w:multiLevelType w:val="multilevel"/>
    <w:tmpl w:val="ACE209F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6855F4"/>
    <w:multiLevelType w:val="multilevel"/>
    <w:tmpl w:val="544EB784"/>
    <w:lvl w:ilvl="0">
      <w:start w:val="1"/>
      <w:numFmt w:val="decimal"/>
      <w:lvlText w:val="%1."/>
      <w:lvlJc w:val="left"/>
      <w:pPr>
        <w:ind w:left="720" w:hanging="360"/>
      </w:pPr>
    </w:lvl>
    <w:lvl w:ilvl="1">
      <w:start w:val="3"/>
      <w:numFmt w:val="decimal"/>
      <w:lvlText w:val="%1.%2"/>
      <w:lvlJc w:val="left"/>
      <w:pPr>
        <w:ind w:left="1080" w:hanging="720"/>
      </w:pPr>
    </w:lvl>
    <w:lvl w:ilvl="2">
      <w:start w:val="1"/>
      <w:numFmt w:val="decimal"/>
      <w:lvlText w:val="%1.%2.%3"/>
      <w:lvlJc w:val="left"/>
      <w:pPr>
        <w:ind w:left="1440" w:hanging="1080"/>
      </w:pPr>
    </w:lvl>
    <w:lvl w:ilvl="3">
      <w:start w:val="1"/>
      <w:numFmt w:val="decimal"/>
      <w:lvlText w:val="%1.%2.%3.%4"/>
      <w:lvlJc w:val="left"/>
      <w:pPr>
        <w:ind w:left="1800" w:hanging="1440"/>
      </w:pPr>
    </w:lvl>
    <w:lvl w:ilvl="4">
      <w:start w:val="1"/>
      <w:numFmt w:val="decimal"/>
      <w:lvlText w:val="%1.%2.%3.%4.%5"/>
      <w:lvlJc w:val="left"/>
      <w:pPr>
        <w:ind w:left="1800" w:hanging="1440"/>
      </w:pPr>
    </w:lvl>
    <w:lvl w:ilvl="5">
      <w:start w:val="1"/>
      <w:numFmt w:val="decimal"/>
      <w:lvlText w:val="%1.%2.%3.%4.%5.%6"/>
      <w:lvlJc w:val="left"/>
      <w:pPr>
        <w:ind w:left="2160" w:hanging="1800"/>
      </w:pPr>
    </w:lvl>
    <w:lvl w:ilvl="6">
      <w:start w:val="1"/>
      <w:numFmt w:val="decimal"/>
      <w:lvlText w:val="%1.%2.%3.%4.%5.%6.%7"/>
      <w:lvlJc w:val="left"/>
      <w:pPr>
        <w:ind w:left="2520" w:hanging="2160"/>
      </w:pPr>
    </w:lvl>
    <w:lvl w:ilvl="7">
      <w:start w:val="1"/>
      <w:numFmt w:val="decimal"/>
      <w:lvlText w:val="%1.%2.%3.%4.%5.%6.%7.%8"/>
      <w:lvlJc w:val="left"/>
      <w:pPr>
        <w:ind w:left="2880" w:hanging="2520"/>
      </w:pPr>
    </w:lvl>
    <w:lvl w:ilvl="8">
      <w:start w:val="1"/>
      <w:numFmt w:val="decimal"/>
      <w:lvlText w:val="%1.%2.%3.%4.%5.%6.%7.%8.%9"/>
      <w:lvlJc w:val="left"/>
      <w:pPr>
        <w:ind w:left="3240" w:hanging="2880"/>
      </w:pPr>
    </w:lvl>
  </w:abstractNum>
  <w:abstractNum w:abstractNumId="4" w15:restartNumberingAfterBreak="0">
    <w:nsid w:val="39912F72"/>
    <w:multiLevelType w:val="multilevel"/>
    <w:tmpl w:val="C94A96AC"/>
    <w:lvl w:ilvl="0">
      <w:start w:val="1"/>
      <w:numFmt w:val="lowerLetter"/>
      <w:lvlText w:val="%1."/>
      <w:lvlJc w:val="left"/>
      <w:pPr>
        <w:ind w:left="108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D02D24"/>
    <w:multiLevelType w:val="multilevel"/>
    <w:tmpl w:val="BE52D450"/>
    <w:lvl w:ilvl="0">
      <w:start w:val="1"/>
      <w:numFmt w:val="lowerLetter"/>
      <w:lvlText w:val="%1."/>
      <w:lvlJc w:val="left"/>
      <w:pPr>
        <w:ind w:left="108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16338F"/>
    <w:multiLevelType w:val="multilevel"/>
    <w:tmpl w:val="4E72B9F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152CAF"/>
    <w:multiLevelType w:val="hybridMultilevel"/>
    <w:tmpl w:val="8EC007D4"/>
    <w:lvl w:ilvl="0" w:tplc="080A0017">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8282FD6"/>
    <w:multiLevelType w:val="hybridMultilevel"/>
    <w:tmpl w:val="C58E655C"/>
    <w:lvl w:ilvl="0" w:tplc="69FA07A6">
      <w:start w:val="7"/>
      <w:numFmt w:val="bullet"/>
      <w:lvlText w:val="-"/>
      <w:lvlJc w:val="left"/>
      <w:pPr>
        <w:ind w:left="720" w:hanging="360"/>
      </w:pPr>
      <w:rPr>
        <w:rFonts w:ascii="Verdana" w:eastAsia="Verdana" w:hAnsi="Verdana" w:cs="Verdan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88C39AE"/>
    <w:multiLevelType w:val="multilevel"/>
    <w:tmpl w:val="0304F7C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8E32297"/>
    <w:multiLevelType w:val="hybridMultilevel"/>
    <w:tmpl w:val="57F26CB0"/>
    <w:lvl w:ilvl="0" w:tplc="080A0019">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740A7732"/>
    <w:multiLevelType w:val="multilevel"/>
    <w:tmpl w:val="047C7DE8"/>
    <w:lvl w:ilvl="0">
      <w:start w:val="1"/>
      <w:numFmt w:val="lowerLetter"/>
      <w:lvlText w:val="%1."/>
      <w:lvlJc w:val="left"/>
      <w:pPr>
        <w:ind w:left="720" w:hanging="360"/>
      </w:pPr>
      <w:rPr>
        <w:b/>
      </w:rPr>
    </w:lvl>
    <w:lvl w:ilvl="1">
      <w:start w:val="1"/>
      <w:numFmt w:val="decimal"/>
      <w:lvlText w:val="%2."/>
      <w:lvlJc w:val="left"/>
      <w:pPr>
        <w:ind w:left="1440" w:hanging="360"/>
      </w:pPr>
    </w:lvl>
    <w:lvl w:ilvl="2">
      <w:start w:val="5"/>
      <w:numFmt w:val="bullet"/>
      <w:lvlText w:val="•"/>
      <w:lvlJc w:val="left"/>
      <w:pPr>
        <w:ind w:left="2500" w:hanging="700"/>
      </w:pPr>
      <w:rPr>
        <w:rFonts w:ascii="Verdana" w:eastAsia="Verdana" w:hAnsi="Verdana" w:cs="Verdana"/>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784365FC"/>
    <w:multiLevelType w:val="multilevel"/>
    <w:tmpl w:val="3DA8E778"/>
    <w:lvl w:ilvl="0">
      <w:start w:val="1"/>
      <w:numFmt w:val="lowerLetter"/>
      <w:lvlText w:val="%1."/>
      <w:lvlJc w:val="left"/>
      <w:pPr>
        <w:ind w:left="108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FFD65C0"/>
    <w:multiLevelType w:val="multilevel"/>
    <w:tmpl w:val="A014C048"/>
    <w:lvl w:ilvl="0">
      <w:start w:val="1"/>
      <w:numFmt w:val="lowerLetter"/>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936205144">
    <w:abstractNumId w:val="0"/>
  </w:num>
  <w:num w:numId="2" w16cid:durableId="473760454">
    <w:abstractNumId w:val="3"/>
  </w:num>
  <w:num w:numId="3" w16cid:durableId="1626740819">
    <w:abstractNumId w:val="11"/>
  </w:num>
  <w:num w:numId="4" w16cid:durableId="2120639975">
    <w:abstractNumId w:val="13"/>
  </w:num>
  <w:num w:numId="5" w16cid:durableId="501042859">
    <w:abstractNumId w:val="6"/>
  </w:num>
  <w:num w:numId="6" w16cid:durableId="1381831609">
    <w:abstractNumId w:val="9"/>
  </w:num>
  <w:num w:numId="7" w16cid:durableId="1859004598">
    <w:abstractNumId w:val="2"/>
  </w:num>
  <w:num w:numId="8" w16cid:durableId="1482649742">
    <w:abstractNumId w:val="7"/>
  </w:num>
  <w:num w:numId="9" w16cid:durableId="1892693191">
    <w:abstractNumId w:val="10"/>
  </w:num>
  <w:num w:numId="10" w16cid:durableId="970787910">
    <w:abstractNumId w:val="5"/>
  </w:num>
  <w:num w:numId="11" w16cid:durableId="107434002">
    <w:abstractNumId w:val="4"/>
  </w:num>
  <w:num w:numId="12" w16cid:durableId="2100248506">
    <w:abstractNumId w:val="12"/>
  </w:num>
  <w:num w:numId="13" w16cid:durableId="1956058119">
    <w:abstractNumId w:val="1"/>
  </w:num>
  <w:num w:numId="14" w16cid:durableId="173415866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gela Paola Alba Muñoz">
    <w15:presenceInfo w15:providerId="None" w15:userId="Angela Paola Alba Muño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6C9"/>
    <w:rsid w:val="0000593E"/>
    <w:rsid w:val="00013580"/>
    <w:rsid w:val="000242E5"/>
    <w:rsid w:val="00043D1C"/>
    <w:rsid w:val="0004486E"/>
    <w:rsid w:val="00056D9C"/>
    <w:rsid w:val="00062397"/>
    <w:rsid w:val="00072AE0"/>
    <w:rsid w:val="00096754"/>
    <w:rsid w:val="000B6F45"/>
    <w:rsid w:val="000E6DAD"/>
    <w:rsid w:val="00100838"/>
    <w:rsid w:val="00102D66"/>
    <w:rsid w:val="00110A6E"/>
    <w:rsid w:val="001271EA"/>
    <w:rsid w:val="0016144A"/>
    <w:rsid w:val="001625A5"/>
    <w:rsid w:val="00163310"/>
    <w:rsid w:val="00166D2A"/>
    <w:rsid w:val="00183D94"/>
    <w:rsid w:val="00184E12"/>
    <w:rsid w:val="00186A2D"/>
    <w:rsid w:val="00187DB0"/>
    <w:rsid w:val="00190E20"/>
    <w:rsid w:val="001966BB"/>
    <w:rsid w:val="001C2C81"/>
    <w:rsid w:val="001C52C7"/>
    <w:rsid w:val="001D3797"/>
    <w:rsid w:val="001E34ED"/>
    <w:rsid w:val="002477DD"/>
    <w:rsid w:val="002533A8"/>
    <w:rsid w:val="00264328"/>
    <w:rsid w:val="00266271"/>
    <w:rsid w:val="00274754"/>
    <w:rsid w:val="00280158"/>
    <w:rsid w:val="00283E9C"/>
    <w:rsid w:val="002C15BA"/>
    <w:rsid w:val="002E0E76"/>
    <w:rsid w:val="002E1AF9"/>
    <w:rsid w:val="002E39B4"/>
    <w:rsid w:val="00302000"/>
    <w:rsid w:val="0033486B"/>
    <w:rsid w:val="00351FD9"/>
    <w:rsid w:val="0035720A"/>
    <w:rsid w:val="003659D6"/>
    <w:rsid w:val="0036653B"/>
    <w:rsid w:val="00384D1E"/>
    <w:rsid w:val="003A1A94"/>
    <w:rsid w:val="003B0A3A"/>
    <w:rsid w:val="003D26A5"/>
    <w:rsid w:val="003E0659"/>
    <w:rsid w:val="003E43D6"/>
    <w:rsid w:val="003F73FB"/>
    <w:rsid w:val="004018B9"/>
    <w:rsid w:val="004077D9"/>
    <w:rsid w:val="00430776"/>
    <w:rsid w:val="00431E51"/>
    <w:rsid w:val="0045014C"/>
    <w:rsid w:val="00453020"/>
    <w:rsid w:val="004732D5"/>
    <w:rsid w:val="00474AE0"/>
    <w:rsid w:val="0047612C"/>
    <w:rsid w:val="0048779C"/>
    <w:rsid w:val="004969FF"/>
    <w:rsid w:val="004972F4"/>
    <w:rsid w:val="004A3CA3"/>
    <w:rsid w:val="004D6472"/>
    <w:rsid w:val="004D682D"/>
    <w:rsid w:val="004E74BE"/>
    <w:rsid w:val="004F7D43"/>
    <w:rsid w:val="005021A1"/>
    <w:rsid w:val="005033B6"/>
    <w:rsid w:val="00537BAA"/>
    <w:rsid w:val="00574235"/>
    <w:rsid w:val="005948F5"/>
    <w:rsid w:val="0059600F"/>
    <w:rsid w:val="005A2C25"/>
    <w:rsid w:val="005D239F"/>
    <w:rsid w:val="005D5A2A"/>
    <w:rsid w:val="005E1C92"/>
    <w:rsid w:val="005E28FA"/>
    <w:rsid w:val="005E601B"/>
    <w:rsid w:val="005F3BDD"/>
    <w:rsid w:val="00603C1D"/>
    <w:rsid w:val="0061290F"/>
    <w:rsid w:val="00613893"/>
    <w:rsid w:val="00613F2F"/>
    <w:rsid w:val="006511C1"/>
    <w:rsid w:val="006966FE"/>
    <w:rsid w:val="006C2471"/>
    <w:rsid w:val="006D7478"/>
    <w:rsid w:val="006D7B7D"/>
    <w:rsid w:val="006F3116"/>
    <w:rsid w:val="006F35FE"/>
    <w:rsid w:val="00715D3A"/>
    <w:rsid w:val="00726899"/>
    <w:rsid w:val="007307A0"/>
    <w:rsid w:val="00736617"/>
    <w:rsid w:val="007376A5"/>
    <w:rsid w:val="007407E2"/>
    <w:rsid w:val="007724AC"/>
    <w:rsid w:val="007859D9"/>
    <w:rsid w:val="007871AE"/>
    <w:rsid w:val="00787E71"/>
    <w:rsid w:val="00791DFD"/>
    <w:rsid w:val="007A4B86"/>
    <w:rsid w:val="007B4D0B"/>
    <w:rsid w:val="007D4FF3"/>
    <w:rsid w:val="007F5D2B"/>
    <w:rsid w:val="008011A7"/>
    <w:rsid w:val="00801A7E"/>
    <w:rsid w:val="00812A85"/>
    <w:rsid w:val="008145DA"/>
    <w:rsid w:val="00815010"/>
    <w:rsid w:val="008304ED"/>
    <w:rsid w:val="00832929"/>
    <w:rsid w:val="0083688E"/>
    <w:rsid w:val="0087375C"/>
    <w:rsid w:val="00877C0C"/>
    <w:rsid w:val="00887F5E"/>
    <w:rsid w:val="008C000F"/>
    <w:rsid w:val="008C46C9"/>
    <w:rsid w:val="008D60CC"/>
    <w:rsid w:val="008E5629"/>
    <w:rsid w:val="008E7323"/>
    <w:rsid w:val="008F084C"/>
    <w:rsid w:val="00902BD0"/>
    <w:rsid w:val="00925BEA"/>
    <w:rsid w:val="009400D1"/>
    <w:rsid w:val="00956585"/>
    <w:rsid w:val="00966CA0"/>
    <w:rsid w:val="00984C8B"/>
    <w:rsid w:val="00991E61"/>
    <w:rsid w:val="00996169"/>
    <w:rsid w:val="009A3AEA"/>
    <w:rsid w:val="009F2012"/>
    <w:rsid w:val="00A15B80"/>
    <w:rsid w:val="00A16454"/>
    <w:rsid w:val="00A2547D"/>
    <w:rsid w:val="00A35C0E"/>
    <w:rsid w:val="00A50AB6"/>
    <w:rsid w:val="00A93821"/>
    <w:rsid w:val="00A97D96"/>
    <w:rsid w:val="00AA7DDE"/>
    <w:rsid w:val="00AB1EAE"/>
    <w:rsid w:val="00AB6E08"/>
    <w:rsid w:val="00AF1504"/>
    <w:rsid w:val="00B06C53"/>
    <w:rsid w:val="00B1279E"/>
    <w:rsid w:val="00B4065A"/>
    <w:rsid w:val="00B4298F"/>
    <w:rsid w:val="00B56A86"/>
    <w:rsid w:val="00B61269"/>
    <w:rsid w:val="00BC4F3B"/>
    <w:rsid w:val="00BE3545"/>
    <w:rsid w:val="00C02D0D"/>
    <w:rsid w:val="00C232E8"/>
    <w:rsid w:val="00C24840"/>
    <w:rsid w:val="00C4670E"/>
    <w:rsid w:val="00C95FB9"/>
    <w:rsid w:val="00CA7D6D"/>
    <w:rsid w:val="00CB7F3B"/>
    <w:rsid w:val="00CC2B8C"/>
    <w:rsid w:val="00CD0FC3"/>
    <w:rsid w:val="00CF132B"/>
    <w:rsid w:val="00CF516B"/>
    <w:rsid w:val="00CF7B8B"/>
    <w:rsid w:val="00D04EF5"/>
    <w:rsid w:val="00D534C1"/>
    <w:rsid w:val="00D56CAF"/>
    <w:rsid w:val="00D8619D"/>
    <w:rsid w:val="00D958DD"/>
    <w:rsid w:val="00DC4116"/>
    <w:rsid w:val="00DD12B2"/>
    <w:rsid w:val="00DE2A76"/>
    <w:rsid w:val="00DE584C"/>
    <w:rsid w:val="00DE7B39"/>
    <w:rsid w:val="00E01F6B"/>
    <w:rsid w:val="00E029E1"/>
    <w:rsid w:val="00E03DE4"/>
    <w:rsid w:val="00E040EA"/>
    <w:rsid w:val="00E058DB"/>
    <w:rsid w:val="00E11A72"/>
    <w:rsid w:val="00E24F14"/>
    <w:rsid w:val="00E362FA"/>
    <w:rsid w:val="00E42BF4"/>
    <w:rsid w:val="00E43051"/>
    <w:rsid w:val="00E508EA"/>
    <w:rsid w:val="00E64688"/>
    <w:rsid w:val="00E907CA"/>
    <w:rsid w:val="00EA0E00"/>
    <w:rsid w:val="00EA56EB"/>
    <w:rsid w:val="00EB2C3F"/>
    <w:rsid w:val="00EB53FA"/>
    <w:rsid w:val="00EE2417"/>
    <w:rsid w:val="00F1079E"/>
    <w:rsid w:val="00F15743"/>
    <w:rsid w:val="00F221FE"/>
    <w:rsid w:val="00F451C3"/>
    <w:rsid w:val="00F4594A"/>
    <w:rsid w:val="00F607EA"/>
    <w:rsid w:val="00F61D74"/>
    <w:rsid w:val="00F94B91"/>
    <w:rsid w:val="00FA07B7"/>
    <w:rsid w:val="00FD4808"/>
    <w:rsid w:val="00FD782C"/>
    <w:rsid w:val="10A7F7D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4F067"/>
  <w15:docId w15:val="{4636EE38-B15A-D744-8C18-EFBC5452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CO"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6A5"/>
  </w:style>
  <w:style w:type="paragraph" w:styleId="Ttulo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Ttulo2">
    <w:name w:val="heading 2"/>
    <w:basedOn w:val="Normal"/>
    <w:next w:val="Normal"/>
    <w:uiPriority w:val="9"/>
    <w:semiHidden/>
    <w:unhideWhenUsed/>
    <w:qFormat/>
    <w:pPr>
      <w:outlineLvl w:val="1"/>
    </w:pPr>
    <w:rPr>
      <w:b/>
      <w:sz w:val="36"/>
      <w:szCs w:val="36"/>
    </w:rPr>
  </w:style>
  <w:style w:type="paragraph" w:styleId="Ttulo3">
    <w:name w:val="heading 3"/>
    <w:basedOn w:val="Normal"/>
    <w:next w:val="Normal"/>
    <w:uiPriority w:val="9"/>
    <w:semiHidden/>
    <w:unhideWhenUsed/>
    <w:qFormat/>
    <w:pPr>
      <w:keepNext/>
      <w:keepLines/>
      <w:spacing w:before="40"/>
      <w:outlineLvl w:val="2"/>
    </w:pPr>
    <w:rPr>
      <w:rFonts w:ascii="Calibri" w:eastAsia="Calibri" w:hAnsi="Calibri" w:cs="Calibri"/>
      <w:color w:val="1E4D78"/>
    </w:rPr>
  </w:style>
  <w:style w:type="paragraph" w:styleId="Ttulo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9068CD"/>
    <w:pPr>
      <w:tabs>
        <w:tab w:val="center" w:pos="4419"/>
        <w:tab w:val="right" w:pos="8838"/>
      </w:tabs>
    </w:p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p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E29E7"/>
    <w:pPr>
      <w:ind w:left="720"/>
      <w:contextualSpacing/>
    </w:pPr>
  </w:style>
  <w:style w:type="character" w:styleId="Refdecomentario">
    <w:name w:val="annotation reference"/>
    <w:basedOn w:val="Fuentedeprrafopredeter"/>
    <w:uiPriority w:val="99"/>
    <w:semiHidden/>
    <w:unhideWhenUsed/>
    <w:rsid w:val="00983D91"/>
    <w:rPr>
      <w:sz w:val="16"/>
      <w:szCs w:val="16"/>
    </w:rPr>
  </w:style>
  <w:style w:type="paragraph" w:styleId="Textocomentario">
    <w:name w:val="annotation text"/>
    <w:basedOn w:val="Normal"/>
    <w:link w:val="TextocomentarioCar"/>
    <w:uiPriority w:val="99"/>
    <w:unhideWhenUsed/>
    <w:rsid w:val="00983D91"/>
    <w:rPr>
      <w:sz w:val="20"/>
      <w:szCs w:val="20"/>
    </w:rPr>
  </w:style>
  <w:style w:type="character" w:customStyle="1" w:styleId="TextocomentarioCar">
    <w:name w:val="Texto comentario Car"/>
    <w:basedOn w:val="Fuentedeprrafopredeter"/>
    <w:link w:val="Textocomentario"/>
    <w:uiPriority w:val="99"/>
    <w:rsid w:val="00983D91"/>
    <w:rPr>
      <w:kern w:val="2"/>
      <w:sz w:val="20"/>
      <w:szCs w:val="20"/>
    </w:rPr>
  </w:style>
  <w:style w:type="paragraph" w:styleId="Asuntodelcomentario">
    <w:name w:val="annotation subject"/>
    <w:basedOn w:val="Textocomentario"/>
    <w:next w:val="Textocomentario"/>
    <w:link w:val="AsuntodelcomentarioCar"/>
    <w:uiPriority w:val="99"/>
    <w:semiHidden/>
    <w:unhideWhenUsed/>
    <w:rsid w:val="004F49A0"/>
    <w:rPr>
      <w:b/>
      <w:bCs/>
    </w:rPr>
  </w:style>
  <w:style w:type="character" w:customStyle="1" w:styleId="AsuntodelcomentarioCar">
    <w:name w:val="Asunto del comentario Car"/>
    <w:basedOn w:val="TextocomentarioCar"/>
    <w:link w:val="Asuntodelcomentario"/>
    <w:uiPriority w:val="99"/>
    <w:semiHidden/>
    <w:rsid w:val="004F49A0"/>
    <w:rPr>
      <w:b/>
      <w:bCs/>
      <w:kern w:val="2"/>
      <w:sz w:val="20"/>
      <w:szCs w:val="20"/>
    </w:rPr>
  </w:style>
  <w:style w:type="character" w:customStyle="1" w:styleId="cskcde">
    <w:name w:val="cskcde"/>
    <w:basedOn w:val="Fuentedeprrafopredeter"/>
    <w:rsid w:val="00B31546"/>
  </w:style>
  <w:style w:type="character" w:customStyle="1" w:styleId="hgkelc">
    <w:name w:val="hgkelc"/>
    <w:basedOn w:val="Fuentedeprrafopredeter"/>
    <w:rsid w:val="00B31546"/>
  </w:style>
  <w:style w:type="paragraph" w:styleId="Textonotapie">
    <w:name w:val="footnote text"/>
    <w:basedOn w:val="Normal"/>
    <w:link w:val="TextonotapieCar"/>
    <w:uiPriority w:val="99"/>
    <w:semiHidden/>
    <w:unhideWhenUsed/>
    <w:rsid w:val="00A56241"/>
    <w:rPr>
      <w:sz w:val="20"/>
      <w:szCs w:val="20"/>
    </w:rPr>
  </w:style>
  <w:style w:type="character" w:customStyle="1" w:styleId="TextonotapieCar">
    <w:name w:val="Texto nota pie Car"/>
    <w:basedOn w:val="Fuentedeprrafopredeter"/>
    <w:link w:val="Textonotapie"/>
    <w:uiPriority w:val="99"/>
    <w:semiHidden/>
    <w:rsid w:val="00A56241"/>
    <w:rPr>
      <w:kern w:val="2"/>
      <w:sz w:val="20"/>
      <w:szCs w:val="20"/>
    </w:rPr>
  </w:style>
  <w:style w:type="character" w:styleId="Refdenotaalpie">
    <w:name w:val="footnote reference"/>
    <w:basedOn w:val="Fuentedeprrafopredeter"/>
    <w:uiPriority w:val="99"/>
    <w:semiHidden/>
    <w:unhideWhenUsed/>
    <w:rsid w:val="00A56241"/>
    <w:rPr>
      <w:vertAlign w:val="superscript"/>
    </w:rPr>
  </w:style>
  <w:style w:type="paragraph" w:styleId="NormalWeb">
    <w:name w:val="Normal (Web)"/>
    <w:basedOn w:val="Normal"/>
    <w:uiPriority w:val="99"/>
    <w:unhideWhenUsed/>
    <w:rsid w:val="007C7681"/>
    <w:pPr>
      <w:spacing w:before="100" w:beforeAutospacing="1" w:after="100" w:afterAutospacing="1"/>
    </w:pPr>
    <w:rPr>
      <w:lang w:eastAsia="es-CO"/>
    </w:rPr>
  </w:style>
  <w:style w:type="paragraph" w:styleId="Revisin">
    <w:name w:val="Revision"/>
    <w:hidden/>
    <w:uiPriority w:val="99"/>
    <w:semiHidden/>
    <w:rsid w:val="00B05D7D"/>
    <w:rPr>
      <w:kern w:val="2"/>
    </w:rPr>
  </w:style>
  <w:style w:type="paragraph" w:customStyle="1" w:styleId="paragraph">
    <w:name w:val="paragraph"/>
    <w:basedOn w:val="Normal"/>
    <w:rsid w:val="00C55E6F"/>
    <w:pPr>
      <w:spacing w:before="100" w:beforeAutospacing="1" w:after="100" w:afterAutospacing="1"/>
    </w:pPr>
    <w:rPr>
      <w:lang w:eastAsia="es-CO"/>
    </w:rPr>
  </w:style>
  <w:style w:type="character" w:customStyle="1" w:styleId="normaltextrun">
    <w:name w:val="normaltextrun"/>
    <w:basedOn w:val="Fuentedeprrafopredeter"/>
    <w:rsid w:val="00C55E6F"/>
  </w:style>
  <w:style w:type="character" w:customStyle="1" w:styleId="eop">
    <w:name w:val="eop"/>
    <w:basedOn w:val="Fuentedeprrafopredeter"/>
    <w:rsid w:val="00C55E6F"/>
  </w:style>
  <w:style w:type="character" w:styleId="nfasis">
    <w:name w:val="Emphasis"/>
    <w:basedOn w:val="Fuentedeprrafopredeter"/>
    <w:uiPriority w:val="20"/>
    <w:qFormat/>
    <w:rsid w:val="00CF717E"/>
    <w:rPr>
      <w:i/>
      <w:iCs/>
    </w:rPr>
  </w:style>
  <w:style w:type="paragraph" w:customStyle="1" w:styleId="p1">
    <w:name w:val="p1"/>
    <w:basedOn w:val="Normal"/>
    <w:rsid w:val="00D0313B"/>
    <w:pPr>
      <w:spacing w:before="100" w:beforeAutospacing="1" w:after="100" w:afterAutospacing="1"/>
    </w:pPr>
  </w:style>
  <w:style w:type="character" w:customStyle="1" w:styleId="s1">
    <w:name w:val="s1"/>
    <w:basedOn w:val="Fuentedeprrafopredeter"/>
    <w:rsid w:val="00D0313B"/>
  </w:style>
  <w:style w:type="paragraph" w:customStyle="1" w:styleId="p2">
    <w:name w:val="p2"/>
    <w:basedOn w:val="Normal"/>
    <w:rsid w:val="005C1823"/>
    <w:pPr>
      <w:spacing w:before="100" w:beforeAutospacing="1" w:after="100" w:afterAutospacing="1"/>
    </w:pPr>
  </w:style>
  <w:style w:type="character" w:customStyle="1" w:styleId="apple-converted-space">
    <w:name w:val="apple-converted-space"/>
    <w:basedOn w:val="Fuentedeprrafopredeter"/>
    <w:rsid w:val="008D43F4"/>
  </w:style>
  <w:style w:type="character" w:customStyle="1" w:styleId="Ttulo2Car">
    <w:name w:val="Título 2 Car"/>
    <w:basedOn w:val="Fuentedeprrafopredeter"/>
    <w:uiPriority w:val="9"/>
    <w:rsid w:val="00CF06D7"/>
    <w:rPr>
      <w:rFonts w:ascii="Times New Roman" w:eastAsia="Times New Roman" w:hAnsi="Times New Roman" w:cs="Times New Roman"/>
      <w:b/>
      <w:bCs/>
      <w:sz w:val="36"/>
      <w:szCs w:val="36"/>
      <w:lang w:eastAsia="es-MX"/>
    </w:rPr>
  </w:style>
  <w:style w:type="paragraph" w:customStyle="1" w:styleId="p3">
    <w:name w:val="p3"/>
    <w:basedOn w:val="Normal"/>
    <w:rsid w:val="00CF06D7"/>
    <w:pPr>
      <w:spacing w:before="100" w:beforeAutospacing="1" w:after="100" w:afterAutospacing="1"/>
    </w:pPr>
  </w:style>
  <w:style w:type="paragraph" w:customStyle="1" w:styleId="p4">
    <w:name w:val="p4"/>
    <w:basedOn w:val="Normal"/>
    <w:rsid w:val="00CF06D7"/>
    <w:pPr>
      <w:spacing w:before="100" w:beforeAutospacing="1" w:after="100" w:afterAutospacing="1"/>
    </w:pPr>
  </w:style>
  <w:style w:type="character" w:customStyle="1" w:styleId="Ttulo3Car">
    <w:name w:val="Título 3 Car"/>
    <w:basedOn w:val="Fuentedeprrafopredeter"/>
    <w:uiPriority w:val="9"/>
    <w:rsid w:val="00C87282"/>
    <w:rPr>
      <w:rFonts w:asciiTheme="majorHAnsi" w:eastAsiaTheme="majorEastAsia" w:hAnsiTheme="majorHAnsi" w:cstheme="majorBidi"/>
      <w:color w:val="1F4D78" w:themeColor="accent1" w:themeShade="7F"/>
      <w:sz w:val="24"/>
      <w:szCs w:val="24"/>
      <w:lang w:eastAsia="es-MX"/>
    </w:rPr>
  </w:style>
  <w:style w:type="character" w:styleId="Hipervnculo">
    <w:name w:val="Hyperlink"/>
    <w:basedOn w:val="Fuentedeprrafopredeter"/>
    <w:uiPriority w:val="99"/>
    <w:unhideWhenUsed/>
    <w:rsid w:val="00F457D2"/>
    <w:rPr>
      <w:color w:val="0563C1" w:themeColor="hyperlink"/>
      <w:u w:val="single"/>
    </w:rPr>
  </w:style>
  <w:style w:type="character" w:styleId="Mencinsinresolver">
    <w:name w:val="Unresolved Mention"/>
    <w:basedOn w:val="Fuentedeprrafopredeter"/>
    <w:uiPriority w:val="99"/>
    <w:semiHidden/>
    <w:unhideWhenUsed/>
    <w:rsid w:val="00F457D2"/>
    <w:rPr>
      <w:color w:val="605E5C"/>
      <w:shd w:val="clear" w:color="auto" w:fill="E1DFDD"/>
    </w:rPr>
  </w:style>
  <w:style w:type="table" w:styleId="Tablaconcuadrculaclara">
    <w:name w:val="Grid Table Light"/>
    <w:basedOn w:val="Tablanormal"/>
    <w:uiPriority w:val="40"/>
    <w:rsid w:val="004718E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3">
    <w:name w:val="Plain Table 3"/>
    <w:basedOn w:val="Tablanormal"/>
    <w:uiPriority w:val="43"/>
    <w:rsid w:val="004718E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s2">
    <w:name w:val="s2"/>
    <w:basedOn w:val="Fuentedeprrafopredeter"/>
    <w:rsid w:val="003C22AB"/>
  </w:style>
  <w:style w:type="character" w:customStyle="1" w:styleId="Ttulo4Car">
    <w:name w:val="Título 4 Car"/>
    <w:basedOn w:val="Fuentedeprrafopredeter"/>
    <w:uiPriority w:val="9"/>
    <w:rsid w:val="00B23A03"/>
    <w:rPr>
      <w:rFonts w:asciiTheme="majorHAnsi" w:eastAsiaTheme="majorEastAsia" w:hAnsiTheme="majorHAnsi" w:cstheme="majorBidi"/>
      <w:i/>
      <w:iCs/>
      <w:color w:val="2E74B5" w:themeColor="accent1" w:themeShade="BF"/>
      <w:sz w:val="24"/>
      <w:szCs w:val="24"/>
      <w:lang w:eastAsia="es-MX"/>
    </w:rPr>
  </w:style>
  <w:style w:type="table" w:styleId="Tablanormal1">
    <w:name w:val="Plain Table 1"/>
    <w:basedOn w:val="Tablanormal"/>
    <w:uiPriority w:val="41"/>
    <w:rsid w:val="0023795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Descripcin">
    <w:name w:val="caption"/>
    <w:basedOn w:val="Normal"/>
    <w:next w:val="Normal"/>
    <w:uiPriority w:val="35"/>
    <w:unhideWhenUsed/>
    <w:qFormat/>
    <w:rsid w:val="00237951"/>
    <w:pPr>
      <w:spacing w:after="200"/>
    </w:pPr>
    <w:rPr>
      <w:i/>
      <w:iCs/>
      <w:color w:val="44546A" w:themeColor="text2"/>
      <w:sz w:val="18"/>
      <w:szCs w:val="18"/>
    </w:rPr>
  </w:style>
  <w:style w:type="table" w:styleId="Tablanormal2">
    <w:name w:val="Plain Table 2"/>
    <w:basedOn w:val="Tablanormal"/>
    <w:uiPriority w:val="42"/>
    <w:rsid w:val="00AA3DE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s3">
    <w:name w:val="s3"/>
    <w:basedOn w:val="Fuentedeprrafopredeter"/>
    <w:rsid w:val="00D75546"/>
  </w:style>
  <w:style w:type="character" w:customStyle="1" w:styleId="apple-tab-span">
    <w:name w:val="apple-tab-span"/>
    <w:basedOn w:val="Fuentedeprrafopredeter"/>
    <w:rsid w:val="00A62AB1"/>
  </w:style>
  <w:style w:type="character" w:customStyle="1" w:styleId="Ttulo1Car">
    <w:name w:val="Título 1 Car"/>
    <w:basedOn w:val="Fuentedeprrafopredeter"/>
    <w:uiPriority w:val="9"/>
    <w:rsid w:val="002A564F"/>
    <w:rPr>
      <w:rFonts w:asciiTheme="majorHAnsi" w:eastAsiaTheme="majorEastAsia" w:hAnsiTheme="majorHAnsi" w:cstheme="majorBidi"/>
      <w:color w:val="2E74B5" w:themeColor="accent1" w:themeShade="BF"/>
      <w:sz w:val="32"/>
      <w:szCs w:val="32"/>
      <w:lang w:eastAsia="es-MX"/>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bzkQM6JSjBfF3t1pGCkUPaK+OQ==">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08E2973-340D-F249-B781-9C8DE1C81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8360</Words>
  <Characters>45983</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Camilo  Baracaldo Godoy</dc:creator>
  <cp:lastModifiedBy>Azalia Ines Parra Cuellar</cp:lastModifiedBy>
  <cp:revision>3</cp:revision>
  <dcterms:created xsi:type="dcterms:W3CDTF">2025-11-10T20:08:00Z</dcterms:created>
  <dcterms:modified xsi:type="dcterms:W3CDTF">2025-11-11T01:59:00Z</dcterms:modified>
</cp:coreProperties>
</file>